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3D" w:rsidRDefault="004656C4" w:rsidP="00E87791">
      <w:pPr>
        <w:pStyle w:val="Corpsdetexte"/>
        <w:jc w:val="left"/>
        <w:rPr>
          <w:b w:val="0"/>
        </w:rPr>
      </w:pPr>
      <w:r>
        <w:rPr>
          <w:b w:val="0"/>
        </w:rPr>
        <w:t xml:space="preserve"> </w:t>
      </w:r>
      <w:r w:rsidR="00F80E28">
        <w:rPr>
          <w:b w:val="0"/>
        </w:rPr>
        <w:t xml:space="preserve">  </w:t>
      </w:r>
    </w:p>
    <w:tbl>
      <w:tblPr>
        <w:tblW w:w="0" w:type="auto"/>
        <w:tblLook w:val="01E0" w:firstRow="1" w:lastRow="1" w:firstColumn="1" w:lastColumn="1" w:noHBand="0" w:noVBand="0"/>
      </w:tblPr>
      <w:tblGrid>
        <w:gridCol w:w="2088"/>
        <w:gridCol w:w="5580"/>
        <w:gridCol w:w="1996"/>
      </w:tblGrid>
      <w:tr w:rsidR="00E87791" w:rsidRPr="00C7045E" w:rsidTr="00C7045E">
        <w:tc>
          <w:tcPr>
            <w:tcW w:w="2088" w:type="dxa"/>
          </w:tcPr>
          <w:p w:rsidR="00E87791" w:rsidRDefault="00E87791" w:rsidP="00C7045E">
            <w:pPr>
              <w:pStyle w:val="Corpsdetexte"/>
              <w:spacing w:after="60"/>
              <w:jc w:val="left"/>
            </w:pPr>
          </w:p>
          <w:p w:rsidR="00E87791" w:rsidRPr="00C7045E" w:rsidRDefault="00972B0A" w:rsidP="00C7045E">
            <w:pPr>
              <w:pStyle w:val="Corpsdetexte"/>
              <w:spacing w:after="60"/>
              <w:jc w:val="left"/>
              <w:rPr>
                <w:b w:val="0"/>
              </w:rPr>
            </w:pPr>
            <w:r>
              <w:rPr>
                <w:noProof/>
              </w:rPr>
              <w:drawing>
                <wp:inline distT="0" distB="0" distL="0" distR="0">
                  <wp:extent cx="1171575" cy="1171575"/>
                  <wp:effectExtent l="0" t="0" r="9525" b="952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tc>
          <w:tcPr>
            <w:tcW w:w="5580" w:type="dxa"/>
          </w:tcPr>
          <w:p w:rsidR="00E87791" w:rsidRPr="003D2065" w:rsidRDefault="00E87791" w:rsidP="003D2065">
            <w:pPr>
              <w:pStyle w:val="msoaddress"/>
              <w:spacing w:after="60"/>
              <w:rPr>
                <w:rFonts w:ascii="Impact" w:hAnsi="Impact"/>
                <w:b/>
                <w:bCs/>
                <w:color w:val="auto"/>
                <w:sz w:val="22"/>
                <w:szCs w:val="22"/>
              </w:rPr>
            </w:pPr>
          </w:p>
          <w:p w:rsidR="00E87791" w:rsidRPr="003D2065" w:rsidRDefault="00E87791" w:rsidP="00C7045E">
            <w:pPr>
              <w:pStyle w:val="msoaddress"/>
              <w:spacing w:after="60"/>
              <w:jc w:val="center"/>
              <w:rPr>
                <w:rFonts w:ascii="Impact" w:hAnsi="Impact"/>
                <w:b/>
                <w:bCs/>
                <w:color w:val="auto"/>
                <w:sz w:val="22"/>
                <w:szCs w:val="22"/>
              </w:rPr>
            </w:pPr>
            <w:r w:rsidRPr="003D2065">
              <w:rPr>
                <w:rFonts w:ascii="Impact" w:hAnsi="Impact"/>
                <w:b/>
                <w:bCs/>
                <w:color w:val="auto"/>
                <w:sz w:val="22"/>
                <w:szCs w:val="22"/>
              </w:rPr>
              <w:t>REPUBLIQUE DU NIGER</w:t>
            </w:r>
          </w:p>
          <w:p w:rsidR="00E87791" w:rsidRPr="003D2065" w:rsidRDefault="00E87791" w:rsidP="00C7045E">
            <w:pPr>
              <w:pStyle w:val="msoaddress"/>
              <w:spacing w:after="60"/>
              <w:jc w:val="center"/>
              <w:rPr>
                <w:rFonts w:hAnsi="Franklin Gothic Medium Cond"/>
                <w:b/>
                <w:bCs/>
                <w:color w:val="auto"/>
                <w:sz w:val="22"/>
                <w:szCs w:val="22"/>
              </w:rPr>
            </w:pPr>
            <w:r w:rsidRPr="003D2065">
              <w:rPr>
                <w:rFonts w:hAnsi="Franklin Gothic Medium Cond"/>
                <w:b/>
                <w:bCs/>
                <w:color w:val="auto"/>
                <w:sz w:val="22"/>
                <w:szCs w:val="22"/>
              </w:rPr>
              <w:t>Fraternité – Travail - Progrès</w:t>
            </w:r>
          </w:p>
          <w:p w:rsidR="00E87791" w:rsidRPr="003D2065" w:rsidRDefault="00E87791" w:rsidP="00C7045E">
            <w:pPr>
              <w:pStyle w:val="msoaddress"/>
              <w:spacing w:after="60"/>
              <w:jc w:val="center"/>
              <w:rPr>
                <w:rFonts w:ascii="Impact" w:hAnsi="Impact"/>
                <w:b/>
                <w:bCs/>
                <w:color w:val="auto"/>
                <w:sz w:val="22"/>
                <w:szCs w:val="22"/>
              </w:rPr>
            </w:pPr>
            <w:r w:rsidRPr="003D2065">
              <w:rPr>
                <w:rFonts w:ascii="Impact" w:hAnsi="Impact"/>
                <w:b/>
                <w:bCs/>
                <w:color w:val="auto"/>
                <w:sz w:val="22"/>
                <w:szCs w:val="22"/>
              </w:rPr>
              <w:t>MINISTERE DES FINANCES</w:t>
            </w:r>
          </w:p>
          <w:p w:rsidR="00E87791" w:rsidRPr="003D2065" w:rsidRDefault="00E87791" w:rsidP="003D2065">
            <w:pPr>
              <w:pStyle w:val="msoaddress"/>
              <w:spacing w:after="60"/>
              <w:jc w:val="center"/>
              <w:rPr>
                <w:rFonts w:hAnsi="Franklin Gothic Medium Cond"/>
                <w:b/>
                <w:bCs/>
                <w:color w:val="auto"/>
                <w:sz w:val="22"/>
                <w:szCs w:val="22"/>
              </w:rPr>
            </w:pPr>
            <w:r w:rsidRPr="003D2065">
              <w:rPr>
                <w:rFonts w:hAnsi="Franklin Gothic Medium Cond"/>
                <w:b/>
                <w:bCs/>
                <w:color w:val="auto"/>
                <w:sz w:val="22"/>
                <w:szCs w:val="22"/>
              </w:rPr>
              <w:t>Institut National de la Statistique</w:t>
            </w:r>
          </w:p>
          <w:p w:rsidR="00E87791" w:rsidRPr="003D2065" w:rsidRDefault="00E87791" w:rsidP="00C7045E">
            <w:pPr>
              <w:pStyle w:val="msoaddress"/>
              <w:spacing w:after="60"/>
              <w:jc w:val="center"/>
              <w:rPr>
                <w:rFonts w:hAnsi="Franklin Gothic Medium Cond"/>
                <w:b/>
                <w:bCs/>
                <w:i/>
                <w:color w:val="auto"/>
                <w:sz w:val="22"/>
                <w:szCs w:val="22"/>
              </w:rPr>
            </w:pPr>
            <w:r w:rsidRPr="003D2065">
              <w:rPr>
                <w:rFonts w:hAnsi="Franklin Gothic Medium Cond"/>
                <w:b/>
                <w:bCs/>
                <w:i/>
                <w:color w:val="auto"/>
                <w:sz w:val="22"/>
                <w:szCs w:val="22"/>
              </w:rPr>
              <w:t>Programme d’Appui au Développement du Système Statistique National pour la Promotion de la Gouvernance et le Suivi Evaluation de la Pauvreté</w:t>
            </w:r>
          </w:p>
          <w:p w:rsidR="00E87791" w:rsidRPr="008C66BA" w:rsidRDefault="00E87791" w:rsidP="00C7045E">
            <w:pPr>
              <w:pStyle w:val="Corpsdetexte"/>
              <w:spacing w:after="60"/>
              <w:rPr>
                <w:rFonts w:ascii="Forte" w:hAnsi="Forte"/>
                <w:b w:val="0"/>
                <w:color w:val="0070C0"/>
              </w:rPr>
            </w:pPr>
            <w:r w:rsidRPr="003D2065">
              <w:rPr>
                <w:rFonts w:ascii="Forte" w:hAnsi="Forte"/>
                <w:b w:val="0"/>
                <w:bCs/>
                <w:i/>
                <w:color w:val="0070C0"/>
                <w:sz w:val="22"/>
                <w:szCs w:val="22"/>
              </w:rPr>
              <w:t>PASTAGE</w:t>
            </w:r>
            <w:r w:rsidRPr="003D2065">
              <w:rPr>
                <w:rFonts w:ascii="Forte" w:hAnsi="Forte"/>
                <w:b w:val="0"/>
                <w:bCs/>
                <w:color w:val="0070C0"/>
                <w:sz w:val="22"/>
                <w:szCs w:val="22"/>
              </w:rPr>
              <w:t>P</w:t>
            </w:r>
          </w:p>
        </w:tc>
        <w:tc>
          <w:tcPr>
            <w:tcW w:w="1996" w:type="dxa"/>
          </w:tcPr>
          <w:p w:rsidR="00E87791" w:rsidRDefault="00E87791" w:rsidP="00C7045E">
            <w:pPr>
              <w:pStyle w:val="Corpsdetexte"/>
              <w:spacing w:after="60"/>
              <w:jc w:val="left"/>
            </w:pPr>
          </w:p>
          <w:p w:rsidR="00E87791" w:rsidRPr="00C7045E" w:rsidRDefault="00972B0A" w:rsidP="00C7045E">
            <w:pPr>
              <w:pStyle w:val="Corpsdetexte"/>
              <w:spacing w:after="60"/>
              <w:jc w:val="left"/>
              <w:rPr>
                <w:b w:val="0"/>
              </w:rPr>
            </w:pPr>
            <w:r>
              <w:rPr>
                <w:noProof/>
              </w:rPr>
              <w:drawing>
                <wp:inline distT="0" distB="0" distL="0" distR="0">
                  <wp:extent cx="1076325" cy="1114425"/>
                  <wp:effectExtent l="0" t="0" r="9525" b="9525"/>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1114425"/>
                          </a:xfrm>
                          <a:prstGeom prst="rect">
                            <a:avLst/>
                          </a:prstGeom>
                          <a:noFill/>
                          <a:ln>
                            <a:noFill/>
                          </a:ln>
                        </pic:spPr>
                      </pic:pic>
                    </a:graphicData>
                  </a:graphic>
                </wp:inline>
              </w:drawing>
            </w:r>
          </w:p>
        </w:tc>
      </w:tr>
    </w:tbl>
    <w:p w:rsidR="00D3093D" w:rsidRDefault="00D3093D" w:rsidP="00F80E28">
      <w:pPr>
        <w:pStyle w:val="Corpsdetexte"/>
        <w:jc w:val="left"/>
        <w:rPr>
          <w:b w:val="0"/>
        </w:rPr>
      </w:pPr>
    </w:p>
    <w:p w:rsidR="00CA321F" w:rsidRDefault="00F80E28" w:rsidP="00E87791">
      <w:pPr>
        <w:pStyle w:val="Corpsdetexte"/>
        <w:jc w:val="left"/>
        <w:rPr>
          <w:b w:val="0"/>
        </w:rPr>
      </w:pPr>
      <w:r>
        <w:rPr>
          <w:b w:val="0"/>
        </w:rPr>
        <w:t xml:space="preserve"> </w:t>
      </w:r>
    </w:p>
    <w:p w:rsidR="00CA321F" w:rsidRDefault="00CA321F" w:rsidP="00CA321F">
      <w:pPr>
        <w:pStyle w:val="Corpsdetexte"/>
        <w:rPr>
          <w:b w:val="0"/>
        </w:rPr>
      </w:pPr>
    </w:p>
    <w:p w:rsidR="00CA321F" w:rsidRDefault="00CA321F" w:rsidP="00CA321F">
      <w:pPr>
        <w:pStyle w:val="Corpsdetexte"/>
        <w:rPr>
          <w:b w:val="0"/>
        </w:rPr>
      </w:pPr>
    </w:p>
    <w:p w:rsidR="00CA321F" w:rsidRDefault="00CA321F" w:rsidP="00CA321F">
      <w:pPr>
        <w:pStyle w:val="Corpsdetexte"/>
        <w:rPr>
          <w:b w:val="0"/>
        </w:rPr>
      </w:pPr>
    </w:p>
    <w:p w:rsidR="00CA321F" w:rsidRDefault="00CA321F" w:rsidP="00CA321F">
      <w:pPr>
        <w:pStyle w:val="Corpsdetexte"/>
        <w:rPr>
          <w:b w:val="0"/>
        </w:rPr>
      </w:pPr>
    </w:p>
    <w:p w:rsidR="00DD0686" w:rsidRPr="008C66BA" w:rsidRDefault="00C745DC" w:rsidP="00DD0686">
      <w:pPr>
        <w:pStyle w:val="Text1"/>
        <w:spacing w:after="0"/>
        <w:ind w:left="0"/>
        <w:jc w:val="center"/>
        <w:rPr>
          <w:rFonts w:ascii="Impact" w:hAnsi="Impact" w:cs="Calibri"/>
          <w:b/>
          <w:sz w:val="44"/>
          <w:szCs w:val="44"/>
        </w:rPr>
      </w:pPr>
      <w:r>
        <w:rPr>
          <w:rFonts w:ascii="Impact" w:hAnsi="Impact" w:cs="Calibri"/>
          <w:b/>
          <w:sz w:val="44"/>
          <w:szCs w:val="44"/>
        </w:rPr>
        <w:t xml:space="preserve">COMPTE RENDU </w:t>
      </w:r>
      <w:r w:rsidR="00916055">
        <w:rPr>
          <w:rFonts w:ascii="Impact" w:hAnsi="Impact" w:cs="Calibri"/>
          <w:b/>
          <w:sz w:val="44"/>
          <w:szCs w:val="44"/>
        </w:rPr>
        <w:t xml:space="preserve">DE LA REUNION DU COMITE TECHNIQUE </w:t>
      </w:r>
      <w:r>
        <w:rPr>
          <w:rFonts w:ascii="Impact" w:hAnsi="Impact" w:cs="Calibri"/>
          <w:b/>
          <w:sz w:val="44"/>
          <w:szCs w:val="44"/>
        </w:rPr>
        <w:t xml:space="preserve"> STATISTIQUE</w:t>
      </w:r>
    </w:p>
    <w:p w:rsidR="008C66BA" w:rsidRDefault="008C66BA" w:rsidP="00CA321F">
      <w:pPr>
        <w:pStyle w:val="Corpsdetexte"/>
      </w:pPr>
    </w:p>
    <w:p w:rsidR="00CA321F" w:rsidRPr="00C67A9F" w:rsidRDefault="0022512F" w:rsidP="00EF7009">
      <w:pPr>
        <w:pStyle w:val="Corpsdetexte"/>
      </w:pPr>
      <w:r>
        <w:t xml:space="preserve">Niamey le </w:t>
      </w:r>
      <w:r w:rsidR="003A37EA">
        <w:t>11 juillet</w:t>
      </w:r>
      <w:r w:rsidR="00EF7009">
        <w:t xml:space="preserve"> </w:t>
      </w:r>
      <w:r w:rsidR="00DF24E8">
        <w:t>2013</w:t>
      </w:r>
    </w:p>
    <w:p w:rsidR="00CA321F" w:rsidRPr="00C67A9F" w:rsidRDefault="00CA321F" w:rsidP="00CA321F">
      <w:pPr>
        <w:pStyle w:val="Corpsdetexte"/>
      </w:pPr>
    </w:p>
    <w:p w:rsidR="003B5CFC" w:rsidRDefault="003B5CFC" w:rsidP="003B5CFC">
      <w:pPr>
        <w:pStyle w:val="Text1"/>
        <w:spacing w:after="0"/>
        <w:ind w:left="0"/>
        <w:jc w:val="center"/>
        <w:rPr>
          <w:rFonts w:ascii="Garamond" w:hAnsi="Garamond" w:cs="Calibri"/>
          <w:b/>
          <w:sz w:val="22"/>
          <w:szCs w:val="22"/>
        </w:rPr>
      </w:pPr>
      <w:r w:rsidRPr="008A2FD4">
        <w:rPr>
          <w:rFonts w:ascii="Garamond" w:hAnsi="Garamond" w:cs="Calibri"/>
          <w:b/>
          <w:sz w:val="22"/>
          <w:szCs w:val="22"/>
        </w:rPr>
        <w:t xml:space="preserve">VERSION </w:t>
      </w:r>
      <w:r w:rsidR="003A37EA">
        <w:rPr>
          <w:rFonts w:ascii="Garamond" w:hAnsi="Garamond" w:cs="Calibri"/>
          <w:b/>
          <w:sz w:val="22"/>
          <w:szCs w:val="22"/>
        </w:rPr>
        <w:t>PROVISOIRE</w:t>
      </w:r>
    </w:p>
    <w:p w:rsidR="00CA321F" w:rsidRPr="00C67A9F" w:rsidRDefault="00CA321F" w:rsidP="00CA321F">
      <w:pPr>
        <w:pStyle w:val="Corpsdetexte"/>
        <w:jc w:val="left"/>
      </w:pPr>
    </w:p>
    <w:p w:rsidR="000D3C23" w:rsidRDefault="000D3C23" w:rsidP="00DD0686">
      <w:pPr>
        <w:pStyle w:val="Corpsdetexte"/>
      </w:pPr>
    </w:p>
    <w:p w:rsidR="00404498" w:rsidRDefault="00404498" w:rsidP="00CA321F">
      <w:pPr>
        <w:pStyle w:val="Corpsdetexte"/>
        <w:jc w:val="left"/>
      </w:pPr>
    </w:p>
    <w:p w:rsidR="00C745DC" w:rsidRDefault="00C745DC" w:rsidP="00CA321F">
      <w:pPr>
        <w:pStyle w:val="Corpsdetexte"/>
        <w:jc w:val="left"/>
      </w:pPr>
    </w:p>
    <w:p w:rsidR="00404498" w:rsidRDefault="00404498" w:rsidP="00CA321F">
      <w:pPr>
        <w:pStyle w:val="Corpsdetexte"/>
        <w:jc w:val="left"/>
      </w:pPr>
    </w:p>
    <w:p w:rsidR="00404498" w:rsidRDefault="00404498" w:rsidP="00CA321F">
      <w:pPr>
        <w:pStyle w:val="Corpsdetexte"/>
        <w:jc w:val="left"/>
      </w:pPr>
    </w:p>
    <w:p w:rsidR="00404498" w:rsidRDefault="00DF24E8" w:rsidP="008D05E4">
      <w:pPr>
        <w:pStyle w:val="Corpsdetexte"/>
        <w:rPr>
          <w:i/>
          <w:u w:val="single"/>
        </w:rPr>
      </w:pPr>
      <w:r>
        <w:rPr>
          <w:i/>
          <w:u w:val="single"/>
        </w:rPr>
        <w:t>Rapporteur</w:t>
      </w:r>
      <w:r w:rsidR="008D05E4" w:rsidRPr="008D05E4">
        <w:rPr>
          <w:i/>
          <w:u w:val="single"/>
        </w:rPr>
        <w:t> :</w:t>
      </w:r>
    </w:p>
    <w:p w:rsidR="00793598" w:rsidRDefault="003A37EA" w:rsidP="008D05E4">
      <w:pPr>
        <w:pStyle w:val="Corpsdetexte"/>
      </w:pPr>
      <w:r>
        <w:t xml:space="preserve">Estelle DULUC, </w:t>
      </w:r>
      <w:r w:rsidR="00CA3DAC">
        <w:t xml:space="preserve">Expert </w:t>
      </w:r>
      <w:r>
        <w:t>Permanent International par intérim</w:t>
      </w:r>
    </w:p>
    <w:p w:rsidR="003A37EA" w:rsidRPr="00793598" w:rsidRDefault="003A37EA" w:rsidP="008D05E4">
      <w:pPr>
        <w:pStyle w:val="Corpsdetexte"/>
      </w:pPr>
      <w:proofErr w:type="spellStart"/>
      <w:r>
        <w:t>Ousseini</w:t>
      </w:r>
      <w:proofErr w:type="spellEnd"/>
      <w:r>
        <w:t xml:space="preserve"> HAMIDOU, Homologue de l’EPI</w:t>
      </w:r>
    </w:p>
    <w:p w:rsidR="008D05E4" w:rsidRDefault="008D05E4" w:rsidP="008D05E4">
      <w:pPr>
        <w:pStyle w:val="Corpsdetexte"/>
      </w:pPr>
    </w:p>
    <w:p w:rsidR="00DD0686" w:rsidRDefault="00DD0686" w:rsidP="00CA321F">
      <w:pPr>
        <w:pStyle w:val="Corpsdetexte"/>
        <w:jc w:val="left"/>
      </w:pPr>
    </w:p>
    <w:p w:rsidR="00DD0686" w:rsidRDefault="00DD0686" w:rsidP="00CA321F">
      <w:pPr>
        <w:pStyle w:val="Corpsdetexte"/>
        <w:jc w:val="left"/>
      </w:pPr>
    </w:p>
    <w:p w:rsidR="00DD0686" w:rsidRDefault="00DD0686" w:rsidP="00CA321F">
      <w:pPr>
        <w:pStyle w:val="Corpsdetexte"/>
        <w:jc w:val="left"/>
      </w:pPr>
    </w:p>
    <w:p w:rsidR="00DF24E8" w:rsidRDefault="00DF24E8" w:rsidP="00CA321F">
      <w:pPr>
        <w:pStyle w:val="Corpsdetexte"/>
        <w:jc w:val="left"/>
      </w:pPr>
    </w:p>
    <w:p w:rsidR="00DF24E8" w:rsidRDefault="00DF24E8" w:rsidP="00CA321F">
      <w:pPr>
        <w:pStyle w:val="Corpsdetexte"/>
        <w:jc w:val="left"/>
      </w:pPr>
    </w:p>
    <w:p w:rsidR="00DF24E8" w:rsidRDefault="00DF24E8" w:rsidP="00CA321F">
      <w:pPr>
        <w:pStyle w:val="Corpsdetexte"/>
        <w:jc w:val="left"/>
      </w:pPr>
    </w:p>
    <w:p w:rsidR="002C47FE" w:rsidRDefault="002C47FE" w:rsidP="00CA321F">
      <w:pPr>
        <w:pStyle w:val="Corpsdetexte"/>
        <w:jc w:val="left"/>
      </w:pPr>
    </w:p>
    <w:p w:rsidR="002C47FE" w:rsidRDefault="00972B0A" w:rsidP="00DD0686">
      <w:pPr>
        <w:pStyle w:val="Corpsdetexte"/>
      </w:pPr>
      <w:r>
        <w:rPr>
          <w:rFonts w:ascii="Arial" w:hAnsi="Arial" w:cs="Arial"/>
          <w:noProof/>
          <w:color w:val="1122CC"/>
        </w:rPr>
        <w:drawing>
          <wp:inline distT="0" distB="0" distL="0" distR="0">
            <wp:extent cx="1381125" cy="885825"/>
            <wp:effectExtent l="0" t="0" r="9525" b="9525"/>
            <wp:docPr id="3" name="rg_hi" descr="http://t1.gstatic.com/images?q=tbn:ANd9GcTnoeRwC-1XYRpOwGlvY26-g1LJEwQAavBJPjW1BV13Gy8Kwl5u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noeRwC-1XYRpOwGlvY26-g1LJEwQAavBJPjW1BV13Gy8Kwl5ue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885825"/>
                    </a:xfrm>
                    <a:prstGeom prst="rect">
                      <a:avLst/>
                    </a:prstGeom>
                    <a:noFill/>
                    <a:ln>
                      <a:noFill/>
                    </a:ln>
                  </pic:spPr>
                </pic:pic>
              </a:graphicData>
            </a:graphic>
          </wp:inline>
        </w:drawing>
      </w:r>
    </w:p>
    <w:p w:rsidR="0022512F" w:rsidRPr="00C14F61" w:rsidRDefault="0022512F" w:rsidP="00BB7F01">
      <w:pPr>
        <w:pStyle w:val="Text1"/>
        <w:numPr>
          <w:ilvl w:val="0"/>
          <w:numId w:val="1"/>
        </w:numPr>
        <w:spacing w:after="0"/>
        <w:rPr>
          <w:b/>
        </w:rPr>
      </w:pPr>
      <w:r>
        <w:br w:type="page"/>
      </w:r>
      <w:r w:rsidRPr="00C14F61">
        <w:rPr>
          <w:b/>
        </w:rPr>
        <w:lastRenderedPageBreak/>
        <w:t xml:space="preserve">Cadre de la réunion  </w:t>
      </w:r>
    </w:p>
    <w:p w:rsidR="0022512F" w:rsidRDefault="0022512F" w:rsidP="0022512F">
      <w:pPr>
        <w:pStyle w:val="Text1"/>
        <w:spacing w:after="0"/>
        <w:ind w:left="0"/>
        <w:rPr>
          <w:rFonts w:ascii="Garamond" w:hAnsi="Garamond"/>
        </w:rPr>
      </w:pPr>
    </w:p>
    <w:p w:rsidR="0022512F" w:rsidRDefault="00C745DC" w:rsidP="0022512F">
      <w:pPr>
        <w:jc w:val="both"/>
        <w:rPr>
          <w:rFonts w:ascii="Garamond" w:hAnsi="Garamond"/>
        </w:rPr>
      </w:pPr>
      <w:r>
        <w:rPr>
          <w:rFonts w:ascii="Garamond" w:hAnsi="Garamond"/>
        </w:rPr>
        <w:t xml:space="preserve">Une </w:t>
      </w:r>
      <w:r w:rsidR="0022512F" w:rsidRPr="001B09DA">
        <w:rPr>
          <w:rFonts w:ascii="Garamond" w:hAnsi="Garamond"/>
        </w:rPr>
        <w:t>ré</w:t>
      </w:r>
      <w:r w:rsidR="00862D86">
        <w:rPr>
          <w:rFonts w:ascii="Garamond" w:hAnsi="Garamond"/>
        </w:rPr>
        <w:t xml:space="preserve">union du Comité Statistique </w:t>
      </w:r>
      <w:r w:rsidR="0022512F" w:rsidRPr="001B09DA">
        <w:rPr>
          <w:rFonts w:ascii="Garamond" w:hAnsi="Garamond"/>
        </w:rPr>
        <w:t xml:space="preserve"> du PASTAGEP s’est  tenue le </w:t>
      </w:r>
      <w:r w:rsidR="00447874">
        <w:rPr>
          <w:rFonts w:ascii="Garamond" w:hAnsi="Garamond"/>
        </w:rPr>
        <w:t>1</w:t>
      </w:r>
      <w:r w:rsidR="003B365F">
        <w:rPr>
          <w:rFonts w:ascii="Garamond" w:hAnsi="Garamond"/>
        </w:rPr>
        <w:t>1 juil</w:t>
      </w:r>
      <w:r w:rsidR="00972B0A">
        <w:rPr>
          <w:rFonts w:ascii="Garamond" w:hAnsi="Garamond"/>
        </w:rPr>
        <w:t>l</w:t>
      </w:r>
      <w:r w:rsidR="003B365F">
        <w:rPr>
          <w:rFonts w:ascii="Garamond" w:hAnsi="Garamond"/>
        </w:rPr>
        <w:t>et</w:t>
      </w:r>
      <w:r w:rsidR="00DF24E8">
        <w:rPr>
          <w:rFonts w:ascii="Garamond" w:hAnsi="Garamond"/>
        </w:rPr>
        <w:t xml:space="preserve"> 2013</w:t>
      </w:r>
      <w:r w:rsidR="0022512F" w:rsidRPr="001B09DA">
        <w:rPr>
          <w:rFonts w:ascii="Garamond" w:hAnsi="Garamond"/>
        </w:rPr>
        <w:t xml:space="preserve"> dans la salle de réunion</w:t>
      </w:r>
      <w:r w:rsidR="00DF24E8">
        <w:rPr>
          <w:rFonts w:ascii="Garamond" w:hAnsi="Garamond"/>
        </w:rPr>
        <w:t xml:space="preserve"> (2</w:t>
      </w:r>
      <w:r w:rsidR="00DF24E8" w:rsidRPr="00DF24E8">
        <w:rPr>
          <w:rFonts w:ascii="Garamond" w:hAnsi="Garamond"/>
          <w:vertAlign w:val="superscript"/>
        </w:rPr>
        <w:t>ème</w:t>
      </w:r>
      <w:r w:rsidR="006F4825">
        <w:rPr>
          <w:rFonts w:ascii="Garamond" w:hAnsi="Garamond"/>
        </w:rPr>
        <w:t xml:space="preserve"> étage</w:t>
      </w:r>
      <w:r w:rsidR="00DF24E8">
        <w:rPr>
          <w:rFonts w:ascii="Garamond" w:hAnsi="Garamond"/>
        </w:rPr>
        <w:t>)</w:t>
      </w:r>
      <w:r w:rsidR="0022512F" w:rsidRPr="001B09DA">
        <w:rPr>
          <w:rFonts w:ascii="Garamond" w:hAnsi="Garamond"/>
        </w:rPr>
        <w:t xml:space="preserve"> de l’Institut National de la Statistique (INS), sous la présidence de Monsieur </w:t>
      </w:r>
      <w:r w:rsidR="00263E7D">
        <w:rPr>
          <w:rFonts w:ascii="Garamond" w:hAnsi="Garamond"/>
        </w:rPr>
        <w:t xml:space="preserve"> </w:t>
      </w:r>
      <w:r w:rsidR="006B4781">
        <w:rPr>
          <w:rFonts w:ascii="Garamond" w:hAnsi="Garamond"/>
        </w:rPr>
        <w:t>Ibrahim S</w:t>
      </w:r>
      <w:r w:rsidR="00972B0A">
        <w:rPr>
          <w:rFonts w:ascii="Garamond" w:hAnsi="Garamond"/>
        </w:rPr>
        <w:t>OUMAILA</w:t>
      </w:r>
      <w:r w:rsidR="00263E7D">
        <w:rPr>
          <w:rFonts w:ascii="Garamond" w:hAnsi="Garamond"/>
        </w:rPr>
        <w:t xml:space="preserve">, </w:t>
      </w:r>
      <w:r w:rsidR="00447874">
        <w:rPr>
          <w:rFonts w:ascii="Garamond" w:hAnsi="Garamond"/>
        </w:rPr>
        <w:t>Secrétaire Général par intérim</w:t>
      </w:r>
      <w:r w:rsidR="003B365F">
        <w:rPr>
          <w:rFonts w:ascii="Garamond" w:hAnsi="Garamond"/>
        </w:rPr>
        <w:t>. La liste de présence</w:t>
      </w:r>
      <w:r w:rsidR="0022512F" w:rsidRPr="001B09DA">
        <w:rPr>
          <w:rFonts w:ascii="Garamond" w:hAnsi="Garamond"/>
        </w:rPr>
        <w:t xml:space="preserve"> est jointe en annexe.</w:t>
      </w:r>
      <w:r w:rsidR="0022512F" w:rsidRPr="0022512F">
        <w:rPr>
          <w:rFonts w:ascii="Garamond" w:hAnsi="Garamond"/>
        </w:rPr>
        <w:t xml:space="preserve"> </w:t>
      </w:r>
    </w:p>
    <w:p w:rsidR="0022512F" w:rsidRDefault="0022512F" w:rsidP="0022512F">
      <w:pPr>
        <w:jc w:val="both"/>
        <w:rPr>
          <w:rFonts w:ascii="Garamond" w:hAnsi="Garamond"/>
        </w:rPr>
      </w:pPr>
    </w:p>
    <w:p w:rsidR="00447874" w:rsidRDefault="00CA3DAC" w:rsidP="00447874">
      <w:pPr>
        <w:jc w:val="both"/>
        <w:rPr>
          <w:rFonts w:ascii="Garamond" w:hAnsi="Garamond"/>
        </w:rPr>
      </w:pPr>
      <w:r>
        <w:rPr>
          <w:rFonts w:ascii="Garamond" w:hAnsi="Garamond"/>
        </w:rPr>
        <w:t>L</w:t>
      </w:r>
      <w:r w:rsidR="00447874" w:rsidRPr="00E51AFB">
        <w:rPr>
          <w:rFonts w:ascii="Garamond" w:hAnsi="Garamond"/>
        </w:rPr>
        <w:t>’ordre du jour</w:t>
      </w:r>
      <w:r>
        <w:rPr>
          <w:rFonts w:ascii="Garamond" w:hAnsi="Garamond"/>
        </w:rPr>
        <w:t xml:space="preserve"> adopté puis débattu comportait les points suivants</w:t>
      </w:r>
      <w:r w:rsidR="00447874" w:rsidRPr="00E51AFB">
        <w:rPr>
          <w:rFonts w:ascii="Garamond" w:hAnsi="Garamond"/>
        </w:rPr>
        <w:t> :</w:t>
      </w:r>
    </w:p>
    <w:p w:rsidR="00447874" w:rsidRPr="00E51AFB" w:rsidRDefault="00447874" w:rsidP="00447874">
      <w:pPr>
        <w:jc w:val="both"/>
        <w:rPr>
          <w:rFonts w:ascii="Garamond" w:hAnsi="Garamond"/>
        </w:rPr>
      </w:pPr>
    </w:p>
    <w:p w:rsidR="00447874" w:rsidRPr="002D68AB" w:rsidRDefault="00447874" w:rsidP="00447874">
      <w:pPr>
        <w:numPr>
          <w:ilvl w:val="0"/>
          <w:numId w:val="14"/>
        </w:numPr>
        <w:spacing w:after="200" w:line="276" w:lineRule="auto"/>
        <w:jc w:val="both"/>
        <w:rPr>
          <w:rFonts w:ascii="Garamond" w:hAnsi="Garamond"/>
        </w:rPr>
      </w:pPr>
      <w:r w:rsidRPr="002D68AB">
        <w:rPr>
          <w:rFonts w:ascii="Garamond" w:hAnsi="Garamond"/>
        </w:rPr>
        <w:t>Validation du compte rendu de la réunion du CTS</w:t>
      </w:r>
      <w:r w:rsidR="00105E8C">
        <w:rPr>
          <w:rFonts w:ascii="Garamond" w:hAnsi="Garamond"/>
        </w:rPr>
        <w:t xml:space="preserve"> </w:t>
      </w:r>
      <w:r w:rsidR="00614C28">
        <w:rPr>
          <w:rFonts w:ascii="Garamond" w:hAnsi="Garamond"/>
        </w:rPr>
        <w:t xml:space="preserve">en date du 27 juin </w:t>
      </w:r>
      <w:r w:rsidR="00105E8C">
        <w:rPr>
          <w:rFonts w:ascii="Garamond" w:hAnsi="Garamond"/>
        </w:rPr>
        <w:t>2013</w:t>
      </w:r>
      <w:r w:rsidRPr="002D68AB">
        <w:rPr>
          <w:rFonts w:ascii="Garamond" w:hAnsi="Garamond"/>
        </w:rPr>
        <w:t> ;</w:t>
      </w:r>
    </w:p>
    <w:p w:rsidR="00CA3DAC" w:rsidRDefault="00CA3DAC" w:rsidP="00CA3DAC">
      <w:pPr>
        <w:numPr>
          <w:ilvl w:val="0"/>
          <w:numId w:val="14"/>
        </w:numPr>
        <w:spacing w:after="200" w:line="276" w:lineRule="auto"/>
        <w:jc w:val="both"/>
        <w:rPr>
          <w:rFonts w:ascii="Garamond" w:hAnsi="Garamond"/>
        </w:rPr>
      </w:pPr>
      <w:r>
        <w:rPr>
          <w:rFonts w:ascii="Garamond" w:hAnsi="Garamond"/>
        </w:rPr>
        <w:t>Validation</w:t>
      </w:r>
      <w:r w:rsidR="00447874" w:rsidRPr="002D68AB">
        <w:rPr>
          <w:rFonts w:ascii="Garamond" w:hAnsi="Garamond"/>
        </w:rPr>
        <w:t xml:space="preserve"> du rapport </w:t>
      </w:r>
      <w:r w:rsidR="00614C28">
        <w:rPr>
          <w:rFonts w:ascii="Garamond" w:hAnsi="Garamond"/>
        </w:rPr>
        <w:t>trimestriel d’activités de l’assistance technique internationale</w:t>
      </w:r>
      <w:r>
        <w:rPr>
          <w:rFonts w:ascii="Garamond" w:hAnsi="Garamond"/>
        </w:rPr>
        <w:t>(ATI)</w:t>
      </w:r>
      <w:r w:rsidR="00614C28">
        <w:rPr>
          <w:rFonts w:ascii="Garamond" w:hAnsi="Garamond"/>
        </w:rPr>
        <w:t xml:space="preserve"> : </w:t>
      </w:r>
    </w:p>
    <w:p w:rsidR="00447874" w:rsidRDefault="00CA3DAC" w:rsidP="00CA3DAC">
      <w:pPr>
        <w:numPr>
          <w:ilvl w:val="0"/>
          <w:numId w:val="14"/>
        </w:numPr>
        <w:spacing w:after="200" w:line="276" w:lineRule="auto"/>
        <w:jc w:val="both"/>
        <w:rPr>
          <w:rFonts w:ascii="Garamond" w:hAnsi="Garamond"/>
        </w:rPr>
      </w:pPr>
      <w:r>
        <w:rPr>
          <w:rFonts w:ascii="Garamond" w:hAnsi="Garamond"/>
        </w:rPr>
        <w:t>Validation</w:t>
      </w:r>
      <w:r w:rsidR="00614C28">
        <w:rPr>
          <w:rFonts w:ascii="Garamond" w:hAnsi="Garamond"/>
        </w:rPr>
        <w:t xml:space="preserve"> des CV d</w:t>
      </w:r>
      <w:r>
        <w:rPr>
          <w:rFonts w:ascii="Garamond" w:hAnsi="Garamond"/>
        </w:rPr>
        <w:t xml:space="preserve">’experts </w:t>
      </w:r>
      <w:r w:rsidR="00614C28">
        <w:rPr>
          <w:rFonts w:ascii="Garamond" w:hAnsi="Garamond"/>
        </w:rPr>
        <w:t>pour les TDR validés</w:t>
      </w:r>
      <w:r>
        <w:rPr>
          <w:rFonts w:ascii="Garamond" w:hAnsi="Garamond"/>
        </w:rPr>
        <w:t>,</w:t>
      </w:r>
      <w:r w:rsidR="00614C28">
        <w:rPr>
          <w:rFonts w:ascii="Garamond" w:hAnsi="Garamond"/>
        </w:rPr>
        <w:t xml:space="preserve"> </w:t>
      </w:r>
      <w:r>
        <w:rPr>
          <w:rFonts w:ascii="Garamond" w:hAnsi="Garamond"/>
        </w:rPr>
        <w:t xml:space="preserve">à </w:t>
      </w:r>
      <w:r w:rsidR="00605E66">
        <w:rPr>
          <w:rFonts w:ascii="Garamond" w:hAnsi="Garamond"/>
        </w:rPr>
        <w:t>savoir :</w:t>
      </w:r>
    </w:p>
    <w:p w:rsidR="00614C28" w:rsidRDefault="006A116D" w:rsidP="00614C28">
      <w:pPr>
        <w:numPr>
          <w:ilvl w:val="0"/>
          <w:numId w:val="18"/>
        </w:numPr>
        <w:spacing w:after="200" w:line="276" w:lineRule="auto"/>
        <w:jc w:val="both"/>
        <w:rPr>
          <w:rFonts w:ascii="Garamond" w:hAnsi="Garamond"/>
        </w:rPr>
      </w:pPr>
      <w:r w:rsidRPr="006A116D">
        <w:rPr>
          <w:rFonts w:ascii="Garamond" w:hAnsi="Garamond"/>
          <w:b/>
        </w:rPr>
        <w:t>TDR 17/DSEE</w:t>
      </w:r>
      <w:r w:rsidR="00CA3DAC">
        <w:rPr>
          <w:rFonts w:ascii="Garamond" w:hAnsi="Garamond"/>
        </w:rPr>
        <w:t> : f</w:t>
      </w:r>
      <w:r w:rsidR="00614C28">
        <w:rPr>
          <w:rFonts w:ascii="Garamond" w:hAnsi="Garamond"/>
        </w:rPr>
        <w:t>ormation à l’analyse d’impact des politiques économiques et sociales : cas du Modèle d’Equilibre Général Calculable (MEGC)</w:t>
      </w:r>
      <w:r w:rsidR="00CA3DAC">
        <w:rPr>
          <w:rFonts w:ascii="Garamond" w:hAnsi="Garamond"/>
        </w:rPr>
        <w:t> ;</w:t>
      </w:r>
    </w:p>
    <w:p w:rsidR="00614C28" w:rsidRDefault="006A116D" w:rsidP="00614C28">
      <w:pPr>
        <w:numPr>
          <w:ilvl w:val="0"/>
          <w:numId w:val="18"/>
        </w:numPr>
        <w:spacing w:after="200" w:line="276" w:lineRule="auto"/>
        <w:jc w:val="both"/>
        <w:rPr>
          <w:rFonts w:ascii="Garamond" w:hAnsi="Garamond"/>
        </w:rPr>
      </w:pPr>
      <w:r w:rsidRPr="006A116D">
        <w:rPr>
          <w:rFonts w:ascii="Garamond" w:hAnsi="Garamond"/>
          <w:b/>
        </w:rPr>
        <w:t>TDR 18/DCDS</w:t>
      </w:r>
      <w:r>
        <w:rPr>
          <w:rFonts w:ascii="Garamond" w:hAnsi="Garamond"/>
        </w:rPr>
        <w:t xml:space="preserve"> </w:t>
      </w:r>
      <w:r w:rsidR="00CA3DAC">
        <w:rPr>
          <w:rFonts w:ascii="Garamond" w:hAnsi="Garamond"/>
        </w:rPr>
        <w:t>: a</w:t>
      </w:r>
      <w:r w:rsidR="00614C28">
        <w:rPr>
          <w:rFonts w:ascii="Garamond" w:hAnsi="Garamond"/>
        </w:rPr>
        <w:t xml:space="preserve">ccompagnement de l’INS pour l’élaboration de la SNDS </w:t>
      </w:r>
      <w:r w:rsidR="00CA3DAC">
        <w:rPr>
          <w:rFonts w:ascii="Garamond" w:hAnsi="Garamond"/>
        </w:rPr>
        <w:t>II ;</w:t>
      </w:r>
    </w:p>
    <w:p w:rsidR="00614C28" w:rsidRPr="002D68AB" w:rsidRDefault="006A116D" w:rsidP="00614C28">
      <w:pPr>
        <w:numPr>
          <w:ilvl w:val="0"/>
          <w:numId w:val="18"/>
        </w:numPr>
        <w:spacing w:after="200" w:line="276" w:lineRule="auto"/>
        <w:jc w:val="both"/>
        <w:rPr>
          <w:rFonts w:ascii="Garamond" w:hAnsi="Garamond"/>
        </w:rPr>
      </w:pPr>
      <w:r w:rsidRPr="006A116D">
        <w:rPr>
          <w:rFonts w:ascii="Garamond" w:hAnsi="Garamond"/>
          <w:b/>
        </w:rPr>
        <w:t>TDR 19/DCDS</w:t>
      </w:r>
      <w:r w:rsidR="00CA3DAC">
        <w:rPr>
          <w:rFonts w:ascii="Garamond" w:hAnsi="Garamond"/>
        </w:rPr>
        <w:t> : f</w:t>
      </w:r>
      <w:r w:rsidR="00614C28">
        <w:rPr>
          <w:rFonts w:ascii="Garamond" w:hAnsi="Garamond"/>
        </w:rPr>
        <w:t>ormation sur  la planification stratégique et la Gestion Axée sur les Résultats</w:t>
      </w:r>
      <w:r w:rsidR="00CA3DAC">
        <w:rPr>
          <w:rFonts w:ascii="Garamond" w:hAnsi="Garamond"/>
        </w:rPr>
        <w:t> ;</w:t>
      </w:r>
    </w:p>
    <w:p w:rsidR="003B365F" w:rsidRPr="007C5D8E" w:rsidRDefault="00447874" w:rsidP="007C5D8E">
      <w:pPr>
        <w:numPr>
          <w:ilvl w:val="0"/>
          <w:numId w:val="14"/>
        </w:numPr>
        <w:spacing w:after="200" w:line="276" w:lineRule="auto"/>
        <w:jc w:val="both"/>
        <w:rPr>
          <w:rFonts w:ascii="Garamond" w:hAnsi="Garamond"/>
        </w:rPr>
      </w:pPr>
      <w:r w:rsidRPr="003D7731">
        <w:rPr>
          <w:rFonts w:ascii="Garamond" w:hAnsi="Garamond"/>
        </w:rPr>
        <w:t>Divers</w:t>
      </w:r>
      <w:r w:rsidR="007C5D8E">
        <w:rPr>
          <w:rFonts w:ascii="Garamond" w:hAnsi="Garamond"/>
        </w:rPr>
        <w:t xml:space="preserve"> : </w:t>
      </w:r>
      <w:r w:rsidR="00CA3DAC" w:rsidRPr="007C5D8E">
        <w:rPr>
          <w:rFonts w:ascii="Garamond" w:hAnsi="Garamond"/>
        </w:rPr>
        <w:t>Examen de</w:t>
      </w:r>
      <w:r w:rsidR="007C5D8E">
        <w:rPr>
          <w:rFonts w:ascii="Garamond" w:hAnsi="Garamond"/>
        </w:rPr>
        <w:t xml:space="preserve"> deux </w:t>
      </w:r>
      <w:r w:rsidR="00CA3DAC" w:rsidRPr="007C5D8E">
        <w:rPr>
          <w:rFonts w:ascii="Garamond" w:hAnsi="Garamond"/>
        </w:rPr>
        <w:t>outils d’aide à la décision proposés par l</w:t>
      </w:r>
      <w:r w:rsidR="007C5D8E">
        <w:rPr>
          <w:rFonts w:ascii="Garamond" w:hAnsi="Garamond"/>
        </w:rPr>
        <w:t>a Cellule</w:t>
      </w:r>
      <w:r w:rsidR="00CA3DAC" w:rsidRPr="007C5D8E">
        <w:rPr>
          <w:rFonts w:ascii="Garamond" w:hAnsi="Garamond"/>
        </w:rPr>
        <w:t xml:space="preserve"> du PASTAGEP </w:t>
      </w:r>
      <w:r w:rsidR="009F14F4" w:rsidRPr="007C5D8E">
        <w:rPr>
          <w:rFonts w:ascii="Garamond" w:hAnsi="Garamond"/>
        </w:rPr>
        <w:t xml:space="preserve">: </w:t>
      </w:r>
    </w:p>
    <w:p w:rsidR="007C5D8E" w:rsidRDefault="00CA3DAC" w:rsidP="007C5D8E">
      <w:pPr>
        <w:pStyle w:val="Paragraphedeliste"/>
        <w:numPr>
          <w:ilvl w:val="0"/>
          <w:numId w:val="25"/>
        </w:numPr>
        <w:spacing w:after="200" w:line="276" w:lineRule="auto"/>
        <w:ind w:hanging="11"/>
        <w:jc w:val="both"/>
        <w:rPr>
          <w:rFonts w:ascii="Garamond" w:hAnsi="Garamond"/>
        </w:rPr>
      </w:pPr>
      <w:r>
        <w:rPr>
          <w:rFonts w:ascii="Garamond" w:hAnsi="Garamond"/>
        </w:rPr>
        <w:t>Harmonisation des modalités de validation des documents</w:t>
      </w:r>
    </w:p>
    <w:p w:rsidR="00CA3DAC" w:rsidRPr="007C5D8E" w:rsidRDefault="00CA3DAC" w:rsidP="007C5D8E">
      <w:pPr>
        <w:pStyle w:val="Paragraphedeliste"/>
        <w:numPr>
          <w:ilvl w:val="0"/>
          <w:numId w:val="25"/>
        </w:numPr>
        <w:spacing w:after="200" w:line="276" w:lineRule="auto"/>
        <w:ind w:hanging="11"/>
        <w:jc w:val="both"/>
        <w:rPr>
          <w:rFonts w:ascii="Garamond" w:hAnsi="Garamond"/>
        </w:rPr>
      </w:pPr>
      <w:r w:rsidRPr="007C5D8E">
        <w:rPr>
          <w:rFonts w:ascii="Garamond" w:hAnsi="Garamond"/>
        </w:rPr>
        <w:t>Classement qualitatif des critères d’évaluation des CV</w:t>
      </w:r>
    </w:p>
    <w:p w:rsidR="00CA3DAC" w:rsidRDefault="00CA3DAC" w:rsidP="00793598">
      <w:pPr>
        <w:pStyle w:val="Paragraphedeliste"/>
        <w:spacing w:after="200" w:line="276" w:lineRule="auto"/>
        <w:ind w:left="0"/>
        <w:jc w:val="both"/>
        <w:rPr>
          <w:rFonts w:ascii="Garamond" w:hAnsi="Garamond"/>
        </w:rPr>
      </w:pPr>
    </w:p>
    <w:p w:rsidR="0022512F" w:rsidRPr="00DE763F" w:rsidRDefault="0022512F" w:rsidP="00BB7F01">
      <w:pPr>
        <w:pStyle w:val="Text1"/>
        <w:numPr>
          <w:ilvl w:val="0"/>
          <w:numId w:val="1"/>
        </w:numPr>
        <w:spacing w:after="0"/>
        <w:rPr>
          <w:rFonts w:ascii="Garamond" w:hAnsi="Garamond"/>
          <w:b/>
        </w:rPr>
      </w:pPr>
      <w:r w:rsidRPr="00DE763F">
        <w:rPr>
          <w:rFonts w:ascii="Garamond" w:hAnsi="Garamond"/>
          <w:b/>
        </w:rPr>
        <w:t>Déroulement de la réunion</w:t>
      </w:r>
    </w:p>
    <w:p w:rsidR="006A116D" w:rsidRPr="00DE763F" w:rsidRDefault="006A116D" w:rsidP="006A116D">
      <w:pPr>
        <w:pStyle w:val="Text1"/>
        <w:spacing w:after="0"/>
        <w:ind w:left="0"/>
        <w:rPr>
          <w:rFonts w:ascii="Garamond" w:hAnsi="Garamond"/>
        </w:rPr>
      </w:pPr>
      <w:r w:rsidRPr="00DE763F">
        <w:rPr>
          <w:rFonts w:ascii="Garamond" w:hAnsi="Garamond"/>
        </w:rPr>
        <w:t xml:space="preserve">Après les échanges autour des points à l’ordre du jour, les </w:t>
      </w:r>
      <w:bookmarkStart w:id="0" w:name="_GoBack"/>
      <w:bookmarkEnd w:id="0"/>
      <w:del w:id="1" w:author="USER" w:date="2013-08-01T13:02:00Z">
        <w:r w:rsidRPr="00DE763F" w:rsidDel="00ED5213">
          <w:rPr>
            <w:rFonts w:ascii="Garamond" w:hAnsi="Garamond"/>
          </w:rPr>
          <w:delText xml:space="preserve"> </w:delText>
        </w:r>
      </w:del>
      <w:r w:rsidRPr="00DE763F">
        <w:rPr>
          <w:rFonts w:ascii="Garamond" w:hAnsi="Garamond"/>
        </w:rPr>
        <w:t xml:space="preserve">dispositions convenues, les échéances de mise en œuvre de celles-ci et les structures responsables sont consignées dans le tableau suivant :  </w:t>
      </w:r>
    </w:p>
    <w:p w:rsidR="0022512F" w:rsidRDefault="0022512F" w:rsidP="0022512F">
      <w:pPr>
        <w:pStyle w:val="Text1"/>
        <w:spacing w:after="0"/>
        <w:ind w:left="0"/>
      </w:pPr>
    </w:p>
    <w:p w:rsidR="002D2BD0" w:rsidRDefault="002D2BD0" w:rsidP="0022512F">
      <w:pPr>
        <w:pStyle w:val="Text1"/>
        <w:spacing w:after="0"/>
        <w:ind w:left="0"/>
      </w:pPr>
    </w:p>
    <w:p w:rsidR="00DE763F" w:rsidRDefault="00DE763F" w:rsidP="0022512F">
      <w:pPr>
        <w:pStyle w:val="Text1"/>
        <w:spacing w:after="0"/>
        <w:ind w:left="0"/>
        <w:sectPr w:rsidR="00DE763F" w:rsidSect="003D2065">
          <w:footerReference w:type="even" r:id="rId12"/>
          <w:footerReference w:type="default" r:id="rId13"/>
          <w:pgSz w:w="11906" w:h="16838" w:code="9"/>
          <w:pgMar w:top="851" w:right="1191" w:bottom="1247" w:left="1191" w:header="284" w:footer="284" w:gutter="0"/>
          <w:pgNumType w:start="0"/>
          <w:cols w:space="708"/>
          <w:titlePg/>
          <w:docGrid w:linePitch="360"/>
        </w:sectPr>
      </w:pPr>
    </w:p>
    <w:tbl>
      <w:tblPr>
        <w:tblW w:w="15593" w:type="dxa"/>
        <w:tblInd w:w="70" w:type="dxa"/>
        <w:tblLayout w:type="fixed"/>
        <w:tblCellMar>
          <w:left w:w="70" w:type="dxa"/>
          <w:right w:w="70" w:type="dxa"/>
        </w:tblCellMar>
        <w:tblLook w:val="04A0" w:firstRow="1" w:lastRow="0" w:firstColumn="1" w:lastColumn="0" w:noHBand="0" w:noVBand="1"/>
      </w:tblPr>
      <w:tblGrid>
        <w:gridCol w:w="2411"/>
        <w:gridCol w:w="7229"/>
        <w:gridCol w:w="3544"/>
        <w:gridCol w:w="1417"/>
        <w:gridCol w:w="992"/>
      </w:tblGrid>
      <w:tr w:rsidR="001D1613" w:rsidRPr="00B257EF" w:rsidTr="00374583">
        <w:trPr>
          <w:trHeight w:val="689"/>
        </w:trPr>
        <w:tc>
          <w:tcPr>
            <w:tcW w:w="2411" w:type="dxa"/>
            <w:tcBorders>
              <w:top w:val="single" w:sz="8" w:space="0" w:color="000000"/>
              <w:left w:val="single" w:sz="8" w:space="0" w:color="000000"/>
              <w:bottom w:val="single" w:sz="8" w:space="0" w:color="000000"/>
              <w:right w:val="single" w:sz="8" w:space="0" w:color="000000"/>
            </w:tcBorders>
            <w:shd w:val="pct15" w:color="000000" w:fill="F2F2F2"/>
            <w:hideMark/>
          </w:tcPr>
          <w:p w:rsidR="001D1613" w:rsidRPr="005A2C03" w:rsidRDefault="001D1613" w:rsidP="005A2C03">
            <w:pPr>
              <w:jc w:val="center"/>
              <w:rPr>
                <w:b/>
                <w:bCs/>
                <w:sz w:val="22"/>
                <w:szCs w:val="22"/>
              </w:rPr>
            </w:pPr>
            <w:r w:rsidRPr="005A2C03">
              <w:rPr>
                <w:b/>
                <w:bCs/>
                <w:sz w:val="22"/>
                <w:szCs w:val="22"/>
              </w:rPr>
              <w:lastRenderedPageBreak/>
              <w:t>Points inscrits à l’ordre du jour</w:t>
            </w:r>
          </w:p>
        </w:tc>
        <w:tc>
          <w:tcPr>
            <w:tcW w:w="7229" w:type="dxa"/>
            <w:tcBorders>
              <w:top w:val="single" w:sz="8" w:space="0" w:color="000000"/>
              <w:left w:val="nil"/>
              <w:bottom w:val="single" w:sz="8" w:space="0" w:color="000000"/>
              <w:right w:val="single" w:sz="8" w:space="0" w:color="000000"/>
            </w:tcBorders>
            <w:shd w:val="pct15" w:color="000000" w:fill="F2F2F2"/>
            <w:hideMark/>
          </w:tcPr>
          <w:p w:rsidR="001D1613" w:rsidRPr="005A2C03" w:rsidRDefault="001D1613" w:rsidP="005A2C03">
            <w:pPr>
              <w:jc w:val="center"/>
              <w:rPr>
                <w:b/>
                <w:bCs/>
                <w:sz w:val="22"/>
                <w:szCs w:val="22"/>
              </w:rPr>
            </w:pPr>
            <w:r w:rsidRPr="005A2C03">
              <w:rPr>
                <w:b/>
                <w:bCs/>
                <w:sz w:val="22"/>
                <w:szCs w:val="22"/>
              </w:rPr>
              <w:t>Sujets abordés</w:t>
            </w:r>
          </w:p>
        </w:tc>
        <w:tc>
          <w:tcPr>
            <w:tcW w:w="3544" w:type="dxa"/>
            <w:tcBorders>
              <w:top w:val="single" w:sz="8" w:space="0" w:color="000000"/>
              <w:left w:val="nil"/>
              <w:bottom w:val="single" w:sz="8" w:space="0" w:color="000000"/>
              <w:right w:val="single" w:sz="8" w:space="0" w:color="000000"/>
            </w:tcBorders>
            <w:shd w:val="pct15" w:color="000000" w:fill="F2F2F2"/>
            <w:hideMark/>
          </w:tcPr>
          <w:p w:rsidR="001D1613" w:rsidRPr="005A2C03" w:rsidRDefault="001D1613" w:rsidP="005A2C03">
            <w:pPr>
              <w:jc w:val="center"/>
              <w:rPr>
                <w:b/>
                <w:bCs/>
                <w:sz w:val="22"/>
                <w:szCs w:val="22"/>
              </w:rPr>
            </w:pPr>
            <w:r w:rsidRPr="005A2C03">
              <w:rPr>
                <w:b/>
                <w:bCs/>
                <w:sz w:val="22"/>
                <w:szCs w:val="22"/>
                <w:lang w:val="en-GB"/>
              </w:rPr>
              <w:t xml:space="preserve">Dispositions </w:t>
            </w:r>
            <w:r w:rsidRPr="005A2C03">
              <w:rPr>
                <w:b/>
                <w:bCs/>
                <w:sz w:val="22"/>
                <w:szCs w:val="22"/>
              </w:rPr>
              <w:t>convenues</w:t>
            </w:r>
          </w:p>
        </w:tc>
        <w:tc>
          <w:tcPr>
            <w:tcW w:w="1417" w:type="dxa"/>
            <w:tcBorders>
              <w:top w:val="single" w:sz="8" w:space="0" w:color="000000"/>
              <w:left w:val="nil"/>
              <w:bottom w:val="single" w:sz="8" w:space="0" w:color="000000"/>
              <w:right w:val="single" w:sz="8" w:space="0" w:color="000000"/>
            </w:tcBorders>
            <w:shd w:val="pct15" w:color="000000" w:fill="F2F2F2"/>
            <w:hideMark/>
          </w:tcPr>
          <w:p w:rsidR="001D1613" w:rsidRPr="005A2C03" w:rsidRDefault="001D1613" w:rsidP="005A2C03">
            <w:pPr>
              <w:jc w:val="center"/>
              <w:rPr>
                <w:b/>
                <w:bCs/>
                <w:sz w:val="22"/>
                <w:szCs w:val="22"/>
              </w:rPr>
            </w:pPr>
            <w:r w:rsidRPr="005A2C03">
              <w:rPr>
                <w:b/>
                <w:bCs/>
                <w:sz w:val="22"/>
                <w:szCs w:val="22"/>
              </w:rPr>
              <w:t>Echéances</w:t>
            </w:r>
          </w:p>
        </w:tc>
        <w:tc>
          <w:tcPr>
            <w:tcW w:w="992" w:type="dxa"/>
            <w:tcBorders>
              <w:top w:val="single" w:sz="8" w:space="0" w:color="000000"/>
              <w:left w:val="nil"/>
              <w:bottom w:val="single" w:sz="8" w:space="0" w:color="000000"/>
              <w:right w:val="single" w:sz="8" w:space="0" w:color="000000"/>
            </w:tcBorders>
            <w:shd w:val="pct15" w:color="000000" w:fill="F2F2F2"/>
            <w:hideMark/>
          </w:tcPr>
          <w:p w:rsidR="001D1613" w:rsidRPr="005A2C03" w:rsidRDefault="001D1613" w:rsidP="005A2C03">
            <w:pPr>
              <w:jc w:val="center"/>
              <w:rPr>
                <w:b/>
                <w:bCs/>
                <w:sz w:val="22"/>
                <w:szCs w:val="22"/>
              </w:rPr>
            </w:pPr>
            <w:r w:rsidRPr="005A2C03">
              <w:rPr>
                <w:b/>
                <w:bCs/>
                <w:sz w:val="22"/>
                <w:szCs w:val="22"/>
              </w:rPr>
              <w:t>Structure responsable</w:t>
            </w:r>
          </w:p>
        </w:tc>
      </w:tr>
      <w:tr w:rsidR="001D1613" w:rsidRPr="00617D75" w:rsidTr="00374583">
        <w:trPr>
          <w:trHeight w:val="966"/>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1D1613" w:rsidRPr="00617D75" w:rsidRDefault="001D1613" w:rsidP="009130C8">
            <w:pPr>
              <w:jc w:val="both"/>
            </w:pPr>
            <w:r w:rsidRPr="00617D75">
              <w:t> </w:t>
            </w:r>
          </w:p>
          <w:p w:rsidR="00EF7009" w:rsidRPr="00617D75" w:rsidRDefault="007E1964" w:rsidP="007E1964">
            <w:pPr>
              <w:jc w:val="both"/>
              <w:rPr>
                <w:rFonts w:ascii="Garamond" w:hAnsi="Garamond"/>
                <w:b/>
              </w:rPr>
            </w:pPr>
            <w:r w:rsidRPr="00617D75">
              <w:rPr>
                <w:b/>
                <w:color w:val="000000"/>
              </w:rPr>
              <w:t>1</w:t>
            </w:r>
            <w:r w:rsidRPr="00617D75">
              <w:rPr>
                <w:rFonts w:ascii="Garamond" w:hAnsi="Garamond"/>
                <w:b/>
              </w:rPr>
              <w:t xml:space="preserve">. </w:t>
            </w:r>
            <w:r w:rsidR="00447874" w:rsidRPr="00617D75">
              <w:rPr>
                <w:rFonts w:ascii="Garamond" w:hAnsi="Garamond"/>
                <w:b/>
              </w:rPr>
              <w:t xml:space="preserve">Validation du compte rendu du CTS </w:t>
            </w:r>
            <w:r w:rsidR="001123D8" w:rsidRPr="00617D75">
              <w:rPr>
                <w:rFonts w:ascii="Garamond" w:hAnsi="Garamond"/>
                <w:b/>
              </w:rPr>
              <w:t>du 27</w:t>
            </w:r>
            <w:r w:rsidR="007C5D8E" w:rsidRPr="00617D75">
              <w:rPr>
                <w:rFonts w:ascii="Garamond" w:hAnsi="Garamond"/>
                <w:b/>
              </w:rPr>
              <w:t>/06/</w:t>
            </w:r>
            <w:r w:rsidR="001123D8" w:rsidRPr="00617D75">
              <w:rPr>
                <w:rFonts w:ascii="Garamond" w:hAnsi="Garamond"/>
                <w:b/>
              </w:rPr>
              <w:t>2013</w:t>
            </w:r>
          </w:p>
          <w:p w:rsidR="001D1613" w:rsidRPr="00617D75" w:rsidRDefault="001D1613" w:rsidP="00EF7009">
            <w:pPr>
              <w:ind w:left="720"/>
            </w:pP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A116D" w:rsidRPr="00617D75" w:rsidRDefault="002D79E1" w:rsidP="007C5D8E">
            <w:pPr>
              <w:pStyle w:val="Paragraphedeliste"/>
              <w:jc w:val="both"/>
              <w:rPr>
                <w:rFonts w:ascii="Garamond" w:hAnsi="Garamond"/>
              </w:rPr>
            </w:pPr>
            <w:r>
              <w:rPr>
                <w:rFonts w:ascii="Garamond" w:hAnsi="Garamond"/>
              </w:rPr>
              <w:t xml:space="preserve">Des observations de forme avec la mention « provisoire » pour le </w:t>
            </w:r>
            <w:proofErr w:type="spellStart"/>
            <w:r>
              <w:rPr>
                <w:rFonts w:ascii="Garamond" w:hAnsi="Garamond"/>
              </w:rPr>
              <w:t>draft</w:t>
            </w:r>
            <w:proofErr w:type="spellEnd"/>
            <w:r>
              <w:rPr>
                <w:rFonts w:ascii="Garamond" w:hAnsi="Garamond"/>
              </w:rPr>
              <w:t xml:space="preserve"> des réunions du CTS avant leur validation</w:t>
            </w:r>
            <w:r w:rsidR="005D7D0D">
              <w:rPr>
                <w:rFonts w:ascii="Garamond" w:hAnsi="Garamond"/>
              </w:rPr>
              <w:t xml:space="preserve"> par ce dernier.</w:t>
            </w:r>
            <w:r>
              <w:rPr>
                <w:rFonts w:ascii="Garamond" w:hAnsi="Garamond"/>
              </w:rPr>
              <w:t xml:space="preserve"> </w:t>
            </w:r>
          </w:p>
          <w:p w:rsidR="001D1613" w:rsidRPr="00617D75" w:rsidRDefault="001D1613" w:rsidP="006A116D">
            <w:pPr>
              <w:spacing w:line="276" w:lineRule="auto"/>
              <w:jc w:val="both"/>
              <w:rPr>
                <w:rFonts w:ascii="Garamond" w:hAnsi="Garamond"/>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793598" w:rsidRPr="00617D75" w:rsidRDefault="00793598" w:rsidP="008C3CA1">
            <w:pPr>
              <w:rPr>
                <w:rFonts w:ascii="Garamond" w:hAnsi="Garamond"/>
                <w:b/>
              </w:rPr>
            </w:pPr>
            <w:r w:rsidRPr="00617D75">
              <w:rPr>
                <w:rFonts w:ascii="Garamond" w:hAnsi="Garamond"/>
                <w:b/>
              </w:rPr>
              <w:t>CR</w:t>
            </w:r>
            <w:r w:rsidR="00105E8C" w:rsidRPr="00617D75">
              <w:rPr>
                <w:rFonts w:ascii="Garamond" w:hAnsi="Garamond"/>
                <w:b/>
              </w:rPr>
              <w:t xml:space="preserve"> provisoire validé</w:t>
            </w:r>
            <w:r w:rsidR="00862D86" w:rsidRPr="00617D75">
              <w:rPr>
                <w:rFonts w:ascii="Garamond" w:hAnsi="Garamond"/>
                <w:b/>
              </w:rPr>
              <w:t xml:space="preserve"> sous</w:t>
            </w:r>
            <w:r w:rsidR="006A116D" w:rsidRPr="00617D75">
              <w:rPr>
                <w:rFonts w:ascii="Garamond" w:hAnsi="Garamond"/>
                <w:b/>
              </w:rPr>
              <w:t xml:space="preserve"> réserve de</w:t>
            </w:r>
            <w:r w:rsidRPr="00617D75">
              <w:rPr>
                <w:rFonts w:ascii="Garamond" w:hAnsi="Garamond"/>
                <w:b/>
              </w:rPr>
              <w:t xml:space="preserve"> </w:t>
            </w:r>
            <w:r w:rsidR="006A116D" w:rsidRPr="00617D75">
              <w:rPr>
                <w:rFonts w:ascii="Garamond" w:hAnsi="Garamond"/>
                <w:b/>
              </w:rPr>
              <w:t>l’intégration des observations.</w:t>
            </w:r>
          </w:p>
          <w:p w:rsidR="006A116D" w:rsidRPr="00617D75" w:rsidRDefault="006A116D" w:rsidP="008C3CA1">
            <w:pPr>
              <w:rPr>
                <w:rFonts w:ascii="Garamond" w:hAnsi="Garamond"/>
                <w:b/>
              </w:rPr>
            </w:pPr>
          </w:p>
          <w:p w:rsidR="00105E8C" w:rsidRPr="00617D75" w:rsidRDefault="00793598" w:rsidP="006A116D">
            <w:pPr>
              <w:rPr>
                <w:rFonts w:ascii="Garamond" w:hAnsi="Garamond"/>
              </w:rPr>
            </w:pPr>
            <w:r w:rsidRPr="00617D75">
              <w:rPr>
                <w:rFonts w:ascii="Garamond" w:hAnsi="Garamond"/>
              </w:rPr>
              <w:t xml:space="preserve"> </w:t>
            </w:r>
          </w:p>
          <w:p w:rsidR="006A116D" w:rsidRPr="00617D75" w:rsidRDefault="006A116D" w:rsidP="006A116D">
            <w:pPr>
              <w:rPr>
                <w:rFonts w:ascii="Garamond" w:hAnsi="Garamond"/>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D1613" w:rsidRPr="00617D75" w:rsidRDefault="00F17D6C" w:rsidP="006A116D">
            <w:pPr>
              <w:jc w:val="both"/>
              <w:rPr>
                <w:rFonts w:ascii="Garamond" w:hAnsi="Garamond"/>
              </w:rPr>
            </w:pPr>
            <w:r w:rsidRPr="00617D75">
              <w:rPr>
                <w:rFonts w:ascii="Garamond" w:hAnsi="Garamond"/>
              </w:rPr>
              <w:t xml:space="preserve"> </w:t>
            </w:r>
            <w:r w:rsidR="006A116D" w:rsidRPr="00617D75">
              <w:rPr>
                <w:rFonts w:ascii="Garamond" w:hAnsi="Garamond"/>
              </w:rPr>
              <w:t>A</w:t>
            </w:r>
            <w:r w:rsidR="00CD1532" w:rsidRPr="00617D75">
              <w:rPr>
                <w:rFonts w:ascii="Garamond" w:hAnsi="Garamond"/>
              </w:rPr>
              <w:t>vant le prochain CTS</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D1613" w:rsidRPr="00617D75" w:rsidRDefault="007D70D0" w:rsidP="00847E4D">
            <w:pPr>
              <w:jc w:val="both"/>
              <w:rPr>
                <w:rFonts w:ascii="Garamond" w:hAnsi="Garamond"/>
              </w:rPr>
            </w:pPr>
            <w:r w:rsidRPr="00617D75">
              <w:rPr>
                <w:rFonts w:ascii="Garamond" w:hAnsi="Garamond"/>
              </w:rPr>
              <w:t>Equipe</w:t>
            </w:r>
            <w:r w:rsidR="00847E4D" w:rsidRPr="00617D75">
              <w:rPr>
                <w:rFonts w:ascii="Garamond" w:hAnsi="Garamond"/>
              </w:rPr>
              <w:t xml:space="preserve"> PASTAGEP</w:t>
            </w:r>
          </w:p>
          <w:p w:rsidR="006A116D" w:rsidRPr="00617D75" w:rsidRDefault="006A116D" w:rsidP="00847E4D">
            <w:pPr>
              <w:jc w:val="both"/>
              <w:rPr>
                <w:rFonts w:ascii="Garamond" w:hAnsi="Garamond"/>
              </w:rPr>
            </w:pPr>
            <w:r w:rsidRPr="00617D75">
              <w:rPr>
                <w:rFonts w:ascii="Garamond" w:hAnsi="Garamond"/>
              </w:rPr>
              <w:t>CEPED</w:t>
            </w:r>
          </w:p>
        </w:tc>
      </w:tr>
      <w:tr w:rsidR="00884D92" w:rsidRPr="00617D75" w:rsidTr="00374583">
        <w:trPr>
          <w:trHeight w:val="1999"/>
        </w:trPr>
        <w:tc>
          <w:tcPr>
            <w:tcW w:w="2411" w:type="dxa"/>
            <w:tcBorders>
              <w:top w:val="single" w:sz="4" w:space="0" w:color="auto"/>
              <w:left w:val="single" w:sz="4" w:space="0" w:color="auto"/>
              <w:bottom w:val="single" w:sz="4" w:space="0" w:color="auto"/>
              <w:right w:val="single" w:sz="4" w:space="0" w:color="auto"/>
            </w:tcBorders>
            <w:shd w:val="clear" w:color="auto" w:fill="auto"/>
          </w:tcPr>
          <w:p w:rsidR="00884D92" w:rsidRPr="00617D75" w:rsidRDefault="007E1964" w:rsidP="001123D8">
            <w:pPr>
              <w:spacing w:after="200" w:line="276" w:lineRule="auto"/>
              <w:jc w:val="both"/>
              <w:rPr>
                <w:rFonts w:ascii="Garamond" w:hAnsi="Garamond"/>
              </w:rPr>
            </w:pPr>
            <w:r w:rsidRPr="00617D75">
              <w:rPr>
                <w:rFonts w:ascii="Garamond" w:hAnsi="Garamond"/>
                <w:b/>
              </w:rPr>
              <w:t xml:space="preserve">2. </w:t>
            </w:r>
            <w:r w:rsidR="006A116D" w:rsidRPr="00617D75">
              <w:rPr>
                <w:rFonts w:ascii="Garamond" w:hAnsi="Garamond"/>
                <w:b/>
              </w:rPr>
              <w:t>Validation</w:t>
            </w:r>
            <w:r w:rsidR="001123D8" w:rsidRPr="00617D75">
              <w:rPr>
                <w:rFonts w:ascii="Garamond" w:hAnsi="Garamond"/>
                <w:b/>
              </w:rPr>
              <w:t xml:space="preserve"> </w:t>
            </w:r>
            <w:r w:rsidR="009F14F4" w:rsidRPr="00617D75">
              <w:rPr>
                <w:rFonts w:ascii="Garamond" w:hAnsi="Garamond"/>
                <w:b/>
              </w:rPr>
              <w:t xml:space="preserve"> du rapport </w:t>
            </w:r>
            <w:r w:rsidR="001123D8" w:rsidRPr="00617D75">
              <w:rPr>
                <w:rFonts w:ascii="Garamond" w:hAnsi="Garamond"/>
                <w:b/>
              </w:rPr>
              <w:t>trimestriel d’activités de l’assistance technique internationale : avril-juin 2013</w:t>
            </w:r>
            <w:r w:rsidR="001123D8" w:rsidRPr="00617D75">
              <w:rPr>
                <w:rFonts w:ascii="Garamond" w:hAnsi="Garamond"/>
              </w:rPr>
              <w:t>;</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135485" w:rsidRPr="00617D75" w:rsidRDefault="002D79E1" w:rsidP="007C5D8E">
            <w:pPr>
              <w:pStyle w:val="Paragraphedeliste"/>
              <w:rPr>
                <w:rFonts w:ascii="Garamond" w:hAnsi="Garamond"/>
              </w:rPr>
            </w:pPr>
            <w:r>
              <w:rPr>
                <w:rFonts w:ascii="Garamond" w:hAnsi="Garamond"/>
              </w:rPr>
              <w:t xml:space="preserve">les observations ont porté sur la révision de la mobilisation de l’expertise locale compte tenu du dépassement des h/j prévus ainsi que celle des </w:t>
            </w:r>
            <w:proofErr w:type="spellStart"/>
            <w:r>
              <w:rPr>
                <w:rFonts w:ascii="Garamond" w:hAnsi="Garamond"/>
              </w:rPr>
              <w:t>tdrs</w:t>
            </w:r>
            <w:proofErr w:type="spellEnd"/>
            <w:r>
              <w:rPr>
                <w:rFonts w:ascii="Garamond" w:hAnsi="Garamond"/>
              </w:rPr>
              <w:t xml:space="preserve"> 09,11 et 12 validés pour le nombre h/j</w:t>
            </w:r>
          </w:p>
          <w:p w:rsidR="004B6646" w:rsidRPr="00617D75" w:rsidRDefault="004B6646" w:rsidP="00105E8C">
            <w:pPr>
              <w:jc w:val="both"/>
              <w:rPr>
                <w:rFonts w:ascii="Garamond" w:hAnsi="Garamond"/>
              </w:rPr>
            </w:pPr>
            <w:r w:rsidRPr="00617D75">
              <w:rPr>
                <w:rFonts w:ascii="Garamond" w:hAnsi="Garamond"/>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35485" w:rsidRPr="00617D75" w:rsidRDefault="007C5D8E" w:rsidP="007C5D8E">
            <w:pPr>
              <w:jc w:val="both"/>
              <w:rPr>
                <w:rFonts w:ascii="Garamond" w:hAnsi="Garamond"/>
                <w:b/>
              </w:rPr>
            </w:pPr>
            <w:r w:rsidRPr="00617D75">
              <w:rPr>
                <w:rFonts w:ascii="Garamond" w:hAnsi="Garamond"/>
                <w:b/>
              </w:rPr>
              <w:t>Rapport provisoire validé sous réserve de l’intégration des observations.</w:t>
            </w:r>
          </w:p>
          <w:p w:rsidR="00135485" w:rsidRPr="00617D75" w:rsidRDefault="007C5D8E" w:rsidP="00135485">
            <w:pPr>
              <w:jc w:val="both"/>
              <w:rPr>
                <w:rFonts w:ascii="Garamond" w:hAnsi="Garamond"/>
              </w:rPr>
            </w:pPr>
            <w:r w:rsidRPr="00617D75">
              <w:rPr>
                <w:rFonts w:ascii="Garamond" w:hAnsi="Garamond"/>
              </w:rPr>
              <w:br/>
              <w:t>Actualiser le tableau des missions</w:t>
            </w:r>
          </w:p>
          <w:p w:rsidR="00A721CA" w:rsidRPr="00617D75" w:rsidRDefault="00135485" w:rsidP="007C5D8E">
            <w:pPr>
              <w:jc w:val="both"/>
              <w:rPr>
                <w:rFonts w:ascii="Garamond" w:hAnsi="Garamond"/>
              </w:rPr>
            </w:pPr>
            <w:r w:rsidRPr="00617D75">
              <w:rPr>
                <w:rFonts w:ascii="Garamond" w:hAnsi="Garamond"/>
              </w:rPr>
              <w:t xml:space="preserve">Faire ressortir </w:t>
            </w:r>
            <w:r w:rsidR="007C5D8E" w:rsidRPr="00617D75">
              <w:rPr>
                <w:rFonts w:ascii="Garamond" w:hAnsi="Garamond"/>
              </w:rPr>
              <w:t xml:space="preserve">la consommation financière, </w:t>
            </w:r>
            <w:r w:rsidRPr="00617D75">
              <w:rPr>
                <w:rFonts w:ascii="Garamond" w:hAnsi="Garamond"/>
              </w:rPr>
              <w:t>le niveau de réalisation de chaque TDR</w:t>
            </w:r>
            <w:r w:rsidR="007C5D8E" w:rsidRPr="00617D75">
              <w:rPr>
                <w:rFonts w:ascii="Garamond" w:hAnsi="Garamond"/>
              </w:rPr>
              <w:t xml:space="preserve"> et les dates de validation</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610A5" w:rsidRPr="00617D75" w:rsidRDefault="00B610A5" w:rsidP="006F4825"/>
          <w:p w:rsidR="000F11EE" w:rsidRPr="00617D75" w:rsidRDefault="00135485" w:rsidP="006F4825">
            <w:r w:rsidRPr="00617D75">
              <w:rPr>
                <w:rFonts w:ascii="Garamond" w:hAnsi="Garamond"/>
              </w:rPr>
              <w:t>Dans les m</w:t>
            </w:r>
            <w:r w:rsidR="000F11EE" w:rsidRPr="00617D75">
              <w:rPr>
                <w:rFonts w:ascii="Garamond" w:hAnsi="Garamond"/>
              </w:rPr>
              <w:t>eilleurs délais</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53F10" w:rsidRPr="00617D75" w:rsidRDefault="00890148" w:rsidP="00353F10">
            <w:pPr>
              <w:rPr>
                <w:rFonts w:ascii="Garamond" w:hAnsi="Garamond"/>
              </w:rPr>
            </w:pPr>
            <w:r w:rsidRPr="00617D75">
              <w:rPr>
                <w:rFonts w:ascii="Garamond" w:hAnsi="Garamond"/>
              </w:rPr>
              <w:t>CEPED</w:t>
            </w:r>
          </w:p>
        </w:tc>
      </w:tr>
      <w:tr w:rsidR="00E57205" w:rsidRPr="00617D75" w:rsidTr="00374583">
        <w:trPr>
          <w:trHeight w:val="275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E57205" w:rsidRPr="00617D75" w:rsidRDefault="007E1964" w:rsidP="006A116D">
            <w:pPr>
              <w:jc w:val="both"/>
              <w:rPr>
                <w:rFonts w:ascii="Garamond" w:hAnsi="Garamond"/>
                <w:b/>
              </w:rPr>
            </w:pPr>
            <w:r w:rsidRPr="00617D75">
              <w:rPr>
                <w:rFonts w:ascii="Garamond" w:hAnsi="Garamond"/>
                <w:b/>
              </w:rPr>
              <w:t>3</w:t>
            </w:r>
            <w:r w:rsidR="001123D8" w:rsidRPr="00617D75">
              <w:rPr>
                <w:rFonts w:ascii="Garamond" w:hAnsi="Garamond"/>
                <w:b/>
              </w:rPr>
              <w:t xml:space="preserve">. </w:t>
            </w:r>
            <w:r w:rsidR="006A116D" w:rsidRPr="00617D75">
              <w:rPr>
                <w:rFonts w:ascii="Garamond" w:hAnsi="Garamond"/>
                <w:b/>
              </w:rPr>
              <w:t>Validation des CV d’experts</w:t>
            </w:r>
            <w:r w:rsidR="001123D8" w:rsidRPr="00617D75">
              <w:rPr>
                <w:rFonts w:ascii="Garamond" w:hAnsi="Garamond"/>
                <w:b/>
              </w:rPr>
              <w:t xml:space="preserve"> pour les TDR validés</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C5D8E" w:rsidRPr="00617D75" w:rsidRDefault="007C5D8E" w:rsidP="00B14291">
            <w:pPr>
              <w:rPr>
                <w:rFonts w:ascii="Garamond" w:hAnsi="Garamond"/>
              </w:rPr>
            </w:pPr>
            <w:r w:rsidRPr="00617D75">
              <w:rPr>
                <w:rFonts w:ascii="Garamond" w:hAnsi="Garamond"/>
              </w:rPr>
              <w:t xml:space="preserve">Examen des 3 CV du CEPED présentés pour chaque profil d’expert. </w:t>
            </w:r>
          </w:p>
          <w:p w:rsidR="00384760" w:rsidRPr="00617D75" w:rsidRDefault="00BF1A43" w:rsidP="00B14291">
            <w:pPr>
              <w:rPr>
                <w:rFonts w:ascii="Garamond" w:hAnsi="Garamond"/>
              </w:rPr>
            </w:pPr>
            <w:r w:rsidRPr="00617D75">
              <w:rPr>
                <w:rFonts w:ascii="Garamond" w:hAnsi="Garamond"/>
              </w:rPr>
              <w:t>Table</w:t>
            </w:r>
            <w:r w:rsidR="007C5D8E" w:rsidRPr="00617D75">
              <w:rPr>
                <w:rFonts w:ascii="Garamond" w:hAnsi="Garamond"/>
              </w:rPr>
              <w:t xml:space="preserve">au d’évaluation en annexe. </w:t>
            </w:r>
          </w:p>
          <w:p w:rsidR="00870EF6" w:rsidRPr="00617D75" w:rsidRDefault="00870EF6" w:rsidP="00B14291">
            <w:pPr>
              <w:rPr>
                <w:rFonts w:ascii="Garamond" w:hAnsi="Garamond"/>
              </w:rPr>
            </w:pPr>
            <w:r w:rsidRPr="00617D75">
              <w:rPr>
                <w:rFonts w:ascii="Garamond" w:hAnsi="Garamond"/>
              </w:rPr>
              <w:t>Ses  résultats sont les suivants :</w:t>
            </w:r>
          </w:p>
          <w:p w:rsidR="00E06141" w:rsidRPr="00617D75" w:rsidRDefault="00E06141" w:rsidP="00B14291">
            <w:pPr>
              <w:rPr>
                <w:rFonts w:ascii="Garamond" w:hAnsi="Garamond"/>
              </w:rPr>
            </w:pPr>
          </w:p>
          <w:tbl>
            <w:tblPr>
              <w:tblStyle w:val="Grilledutableau"/>
              <w:tblW w:w="0" w:type="auto"/>
              <w:tblLayout w:type="fixed"/>
              <w:tblLook w:val="04A0" w:firstRow="1" w:lastRow="0" w:firstColumn="1" w:lastColumn="0" w:noHBand="0" w:noVBand="1"/>
            </w:tblPr>
            <w:tblGrid>
              <w:gridCol w:w="1059"/>
              <w:gridCol w:w="2977"/>
              <w:gridCol w:w="708"/>
              <w:gridCol w:w="851"/>
              <w:gridCol w:w="709"/>
              <w:gridCol w:w="708"/>
            </w:tblGrid>
            <w:tr w:rsidR="00DD6793" w:rsidRPr="00617D75" w:rsidTr="007C5D8E">
              <w:tc>
                <w:tcPr>
                  <w:tcW w:w="1059" w:type="dxa"/>
                  <w:vMerge w:val="restart"/>
                </w:tcPr>
                <w:p w:rsidR="00DD6793" w:rsidRPr="00617D75" w:rsidRDefault="00DD6793" w:rsidP="00DD6793">
                  <w:pPr>
                    <w:jc w:val="center"/>
                    <w:rPr>
                      <w:rFonts w:ascii="Garamond" w:hAnsi="Garamond"/>
                      <w:b/>
                    </w:rPr>
                  </w:pPr>
                  <w:r w:rsidRPr="00617D75">
                    <w:rPr>
                      <w:rFonts w:ascii="Garamond" w:hAnsi="Garamond"/>
                      <w:b/>
                    </w:rPr>
                    <w:t>N° TDR</w:t>
                  </w:r>
                </w:p>
              </w:tc>
              <w:tc>
                <w:tcPr>
                  <w:tcW w:w="2977" w:type="dxa"/>
                  <w:vMerge w:val="restart"/>
                </w:tcPr>
                <w:p w:rsidR="00DD6793" w:rsidRPr="00617D75" w:rsidRDefault="00DD6793" w:rsidP="00DD6793">
                  <w:pPr>
                    <w:jc w:val="center"/>
                    <w:rPr>
                      <w:rFonts w:ascii="Garamond" w:hAnsi="Garamond"/>
                      <w:b/>
                    </w:rPr>
                  </w:pPr>
                  <w:r w:rsidRPr="00617D75">
                    <w:rPr>
                      <w:rFonts w:ascii="Garamond" w:hAnsi="Garamond"/>
                      <w:b/>
                    </w:rPr>
                    <w:t>Nom de l’expert retenu</w:t>
                  </w:r>
                </w:p>
              </w:tc>
              <w:tc>
                <w:tcPr>
                  <w:tcW w:w="2976" w:type="dxa"/>
                  <w:gridSpan w:val="4"/>
                </w:tcPr>
                <w:p w:rsidR="00DD6793" w:rsidRPr="00617D75" w:rsidRDefault="00DD6793" w:rsidP="00DD6793">
                  <w:pPr>
                    <w:jc w:val="center"/>
                    <w:rPr>
                      <w:rFonts w:ascii="Garamond" w:hAnsi="Garamond"/>
                      <w:b/>
                    </w:rPr>
                  </w:pPr>
                  <w:r w:rsidRPr="00617D75">
                    <w:rPr>
                      <w:rFonts w:ascii="Garamond" w:hAnsi="Garamond"/>
                      <w:b/>
                    </w:rPr>
                    <w:t>Pm : h/j d’expertise</w:t>
                  </w:r>
                </w:p>
              </w:tc>
            </w:tr>
            <w:tr w:rsidR="00DD6793" w:rsidRPr="00617D75" w:rsidTr="007C5D8E">
              <w:tc>
                <w:tcPr>
                  <w:tcW w:w="1059" w:type="dxa"/>
                  <w:vMerge/>
                </w:tcPr>
                <w:p w:rsidR="00DD6793" w:rsidRPr="00617D75" w:rsidRDefault="00DD6793" w:rsidP="00DD6793">
                  <w:pPr>
                    <w:jc w:val="center"/>
                    <w:rPr>
                      <w:rFonts w:ascii="Garamond" w:hAnsi="Garamond"/>
                      <w:b/>
                    </w:rPr>
                  </w:pPr>
                </w:p>
              </w:tc>
              <w:tc>
                <w:tcPr>
                  <w:tcW w:w="2977" w:type="dxa"/>
                  <w:vMerge/>
                </w:tcPr>
                <w:p w:rsidR="00DD6793" w:rsidRPr="00617D75" w:rsidRDefault="00DD6793" w:rsidP="00DD6793">
                  <w:pPr>
                    <w:jc w:val="center"/>
                    <w:rPr>
                      <w:rFonts w:ascii="Garamond" w:hAnsi="Garamond"/>
                      <w:b/>
                    </w:rPr>
                  </w:pPr>
                </w:p>
              </w:tc>
              <w:tc>
                <w:tcPr>
                  <w:tcW w:w="708" w:type="dxa"/>
                </w:tcPr>
                <w:p w:rsidR="00DD6793" w:rsidRPr="00617D75" w:rsidRDefault="00DD6793" w:rsidP="00DD6793">
                  <w:pPr>
                    <w:jc w:val="center"/>
                    <w:rPr>
                      <w:rFonts w:ascii="Garamond" w:hAnsi="Garamond"/>
                      <w:b/>
                    </w:rPr>
                  </w:pPr>
                  <w:r w:rsidRPr="00617D75">
                    <w:rPr>
                      <w:rFonts w:ascii="Garamond" w:hAnsi="Garamond"/>
                      <w:b/>
                    </w:rPr>
                    <w:t>EIS</w:t>
                  </w:r>
                </w:p>
              </w:tc>
              <w:tc>
                <w:tcPr>
                  <w:tcW w:w="851" w:type="dxa"/>
                </w:tcPr>
                <w:p w:rsidR="00DD6793" w:rsidRPr="00617D75" w:rsidRDefault="00DD6793" w:rsidP="00DD6793">
                  <w:pPr>
                    <w:jc w:val="center"/>
                    <w:rPr>
                      <w:rFonts w:ascii="Garamond" w:hAnsi="Garamond"/>
                      <w:b/>
                    </w:rPr>
                  </w:pPr>
                  <w:r w:rsidRPr="00617D75">
                    <w:rPr>
                      <w:rFonts w:ascii="Garamond" w:hAnsi="Garamond"/>
                      <w:b/>
                    </w:rPr>
                    <w:t>EIJ</w:t>
                  </w:r>
                </w:p>
              </w:tc>
              <w:tc>
                <w:tcPr>
                  <w:tcW w:w="709" w:type="dxa"/>
                </w:tcPr>
                <w:p w:rsidR="00DD6793" w:rsidRPr="00617D75" w:rsidRDefault="00DD6793" w:rsidP="00DD6793">
                  <w:pPr>
                    <w:jc w:val="center"/>
                    <w:rPr>
                      <w:rFonts w:ascii="Garamond" w:hAnsi="Garamond"/>
                      <w:b/>
                    </w:rPr>
                  </w:pPr>
                  <w:r w:rsidRPr="00617D75">
                    <w:rPr>
                      <w:rFonts w:ascii="Garamond" w:hAnsi="Garamond"/>
                      <w:b/>
                    </w:rPr>
                    <w:t>ELS</w:t>
                  </w:r>
                </w:p>
              </w:tc>
              <w:tc>
                <w:tcPr>
                  <w:tcW w:w="708" w:type="dxa"/>
                </w:tcPr>
                <w:p w:rsidR="00DD6793" w:rsidRPr="00617D75" w:rsidRDefault="00DD6793" w:rsidP="00DD6793">
                  <w:pPr>
                    <w:jc w:val="center"/>
                    <w:rPr>
                      <w:rFonts w:ascii="Garamond" w:hAnsi="Garamond"/>
                      <w:b/>
                    </w:rPr>
                  </w:pPr>
                  <w:r w:rsidRPr="00617D75">
                    <w:rPr>
                      <w:rFonts w:ascii="Garamond" w:hAnsi="Garamond"/>
                      <w:b/>
                    </w:rPr>
                    <w:t>ELJ</w:t>
                  </w:r>
                </w:p>
              </w:tc>
            </w:tr>
            <w:tr w:rsidR="009049DF" w:rsidRPr="00617D75" w:rsidTr="007C5D8E">
              <w:tc>
                <w:tcPr>
                  <w:tcW w:w="1059" w:type="dxa"/>
                </w:tcPr>
                <w:p w:rsidR="00E06141" w:rsidRPr="00617D75" w:rsidRDefault="00DD6793" w:rsidP="00B14291">
                  <w:pPr>
                    <w:rPr>
                      <w:rFonts w:ascii="Garamond" w:hAnsi="Garamond"/>
                    </w:rPr>
                  </w:pPr>
                  <w:r w:rsidRPr="00617D75">
                    <w:rPr>
                      <w:rFonts w:ascii="Garamond" w:hAnsi="Garamond"/>
                    </w:rPr>
                    <w:t>TDR 17</w:t>
                  </w:r>
                </w:p>
              </w:tc>
              <w:tc>
                <w:tcPr>
                  <w:tcW w:w="2977" w:type="dxa"/>
                </w:tcPr>
                <w:p w:rsidR="00E06141" w:rsidRPr="00617D75" w:rsidRDefault="003A6113" w:rsidP="00B14291">
                  <w:pPr>
                    <w:rPr>
                      <w:rFonts w:ascii="Garamond" w:hAnsi="Garamond"/>
                    </w:rPr>
                  </w:pPr>
                  <w:r w:rsidRPr="00617D75">
                    <w:rPr>
                      <w:rFonts w:ascii="Garamond" w:hAnsi="Garamond"/>
                    </w:rPr>
                    <w:t>François Joseph CABRAL</w:t>
                  </w:r>
                </w:p>
              </w:tc>
              <w:tc>
                <w:tcPr>
                  <w:tcW w:w="708" w:type="dxa"/>
                </w:tcPr>
                <w:p w:rsidR="00E06141" w:rsidRPr="00617D75" w:rsidRDefault="00C13DBE" w:rsidP="00B14291">
                  <w:pPr>
                    <w:rPr>
                      <w:rFonts w:ascii="Garamond" w:hAnsi="Garamond"/>
                    </w:rPr>
                  </w:pPr>
                  <w:r w:rsidRPr="00617D75">
                    <w:rPr>
                      <w:rFonts w:ascii="Garamond" w:hAnsi="Garamond"/>
                    </w:rPr>
                    <w:t>30</w:t>
                  </w:r>
                </w:p>
              </w:tc>
              <w:tc>
                <w:tcPr>
                  <w:tcW w:w="851" w:type="dxa"/>
                </w:tcPr>
                <w:p w:rsidR="00E06141" w:rsidRPr="00617D75" w:rsidRDefault="00E06141" w:rsidP="00B14291">
                  <w:pPr>
                    <w:rPr>
                      <w:rFonts w:ascii="Garamond" w:hAnsi="Garamond"/>
                    </w:rPr>
                  </w:pPr>
                </w:p>
              </w:tc>
              <w:tc>
                <w:tcPr>
                  <w:tcW w:w="709" w:type="dxa"/>
                </w:tcPr>
                <w:p w:rsidR="00E06141" w:rsidRPr="00617D75" w:rsidRDefault="00E06141" w:rsidP="00B14291">
                  <w:pPr>
                    <w:rPr>
                      <w:rFonts w:ascii="Garamond" w:hAnsi="Garamond"/>
                    </w:rPr>
                  </w:pPr>
                </w:p>
              </w:tc>
              <w:tc>
                <w:tcPr>
                  <w:tcW w:w="708" w:type="dxa"/>
                </w:tcPr>
                <w:p w:rsidR="00E06141" w:rsidRPr="00617D75" w:rsidRDefault="00E06141" w:rsidP="00B14291">
                  <w:pPr>
                    <w:rPr>
                      <w:rFonts w:ascii="Garamond" w:hAnsi="Garamond"/>
                    </w:rPr>
                  </w:pPr>
                </w:p>
              </w:tc>
            </w:tr>
            <w:tr w:rsidR="009049DF" w:rsidRPr="00617D75" w:rsidTr="007C5D8E">
              <w:tc>
                <w:tcPr>
                  <w:tcW w:w="1059" w:type="dxa"/>
                </w:tcPr>
                <w:p w:rsidR="00E06141" w:rsidRPr="00617D75" w:rsidRDefault="00DD6793" w:rsidP="00B14291">
                  <w:pPr>
                    <w:rPr>
                      <w:rFonts w:ascii="Garamond" w:hAnsi="Garamond"/>
                    </w:rPr>
                  </w:pPr>
                  <w:r w:rsidRPr="00617D75">
                    <w:rPr>
                      <w:rFonts w:ascii="Garamond" w:hAnsi="Garamond"/>
                    </w:rPr>
                    <w:t>TDR 18</w:t>
                  </w:r>
                </w:p>
              </w:tc>
              <w:tc>
                <w:tcPr>
                  <w:tcW w:w="2977" w:type="dxa"/>
                </w:tcPr>
                <w:p w:rsidR="00E06141" w:rsidRPr="00617D75" w:rsidRDefault="003A6113" w:rsidP="00B14291">
                  <w:pPr>
                    <w:rPr>
                      <w:rFonts w:ascii="Garamond" w:hAnsi="Garamond"/>
                    </w:rPr>
                  </w:pPr>
                  <w:proofErr w:type="spellStart"/>
                  <w:r w:rsidRPr="00617D75">
                    <w:rPr>
                      <w:rFonts w:ascii="Garamond" w:hAnsi="Garamond"/>
                    </w:rPr>
                    <w:t>Hassane</w:t>
                  </w:r>
                  <w:proofErr w:type="spellEnd"/>
                  <w:r w:rsidRPr="00617D75">
                    <w:rPr>
                      <w:rFonts w:ascii="Garamond" w:hAnsi="Garamond"/>
                    </w:rPr>
                    <w:t xml:space="preserve"> IDE ADAMOU</w:t>
                  </w:r>
                </w:p>
              </w:tc>
              <w:tc>
                <w:tcPr>
                  <w:tcW w:w="708" w:type="dxa"/>
                </w:tcPr>
                <w:p w:rsidR="00E06141" w:rsidRPr="00617D75" w:rsidRDefault="00E06141" w:rsidP="00B14291">
                  <w:pPr>
                    <w:rPr>
                      <w:rFonts w:ascii="Garamond" w:hAnsi="Garamond"/>
                    </w:rPr>
                  </w:pPr>
                </w:p>
              </w:tc>
              <w:tc>
                <w:tcPr>
                  <w:tcW w:w="851" w:type="dxa"/>
                </w:tcPr>
                <w:p w:rsidR="00E06141" w:rsidRPr="00617D75" w:rsidRDefault="00E06141" w:rsidP="00B14291">
                  <w:pPr>
                    <w:rPr>
                      <w:rFonts w:ascii="Garamond" w:hAnsi="Garamond"/>
                    </w:rPr>
                  </w:pPr>
                </w:p>
              </w:tc>
              <w:tc>
                <w:tcPr>
                  <w:tcW w:w="709" w:type="dxa"/>
                </w:tcPr>
                <w:p w:rsidR="00E06141" w:rsidRPr="00617D75" w:rsidRDefault="00C13DBE" w:rsidP="00B14291">
                  <w:pPr>
                    <w:rPr>
                      <w:rFonts w:ascii="Garamond" w:hAnsi="Garamond"/>
                    </w:rPr>
                  </w:pPr>
                  <w:r w:rsidRPr="00617D75">
                    <w:rPr>
                      <w:rFonts w:ascii="Garamond" w:hAnsi="Garamond"/>
                    </w:rPr>
                    <w:t>45</w:t>
                  </w:r>
                </w:p>
              </w:tc>
              <w:tc>
                <w:tcPr>
                  <w:tcW w:w="708" w:type="dxa"/>
                </w:tcPr>
                <w:p w:rsidR="00E06141" w:rsidRPr="00617D75" w:rsidRDefault="00E06141" w:rsidP="00B14291">
                  <w:pPr>
                    <w:rPr>
                      <w:rFonts w:ascii="Garamond" w:hAnsi="Garamond"/>
                    </w:rPr>
                  </w:pPr>
                </w:p>
              </w:tc>
            </w:tr>
            <w:tr w:rsidR="009049DF" w:rsidRPr="00617D75" w:rsidTr="007C5D8E">
              <w:tc>
                <w:tcPr>
                  <w:tcW w:w="1059" w:type="dxa"/>
                </w:tcPr>
                <w:p w:rsidR="00E06141" w:rsidRPr="00617D75" w:rsidRDefault="00DD6793" w:rsidP="00B14291">
                  <w:pPr>
                    <w:rPr>
                      <w:rFonts w:ascii="Garamond" w:hAnsi="Garamond"/>
                    </w:rPr>
                  </w:pPr>
                  <w:r w:rsidRPr="00617D75">
                    <w:rPr>
                      <w:rFonts w:ascii="Garamond" w:hAnsi="Garamond"/>
                    </w:rPr>
                    <w:t>TDR 19</w:t>
                  </w:r>
                </w:p>
              </w:tc>
              <w:tc>
                <w:tcPr>
                  <w:tcW w:w="2977" w:type="dxa"/>
                </w:tcPr>
                <w:p w:rsidR="00E06141" w:rsidRPr="00617D75" w:rsidRDefault="003A6113" w:rsidP="00B14291">
                  <w:pPr>
                    <w:rPr>
                      <w:rFonts w:ascii="Garamond" w:hAnsi="Garamond"/>
                    </w:rPr>
                  </w:pPr>
                  <w:r w:rsidRPr="00617D75">
                    <w:rPr>
                      <w:rFonts w:ascii="Garamond" w:hAnsi="Garamond"/>
                    </w:rPr>
                    <w:t>Daouda NIANDOU</w:t>
                  </w:r>
                </w:p>
              </w:tc>
              <w:tc>
                <w:tcPr>
                  <w:tcW w:w="708" w:type="dxa"/>
                </w:tcPr>
                <w:p w:rsidR="00E06141" w:rsidRPr="00617D75" w:rsidRDefault="00C13DBE" w:rsidP="00B14291">
                  <w:pPr>
                    <w:rPr>
                      <w:rFonts w:ascii="Garamond" w:hAnsi="Garamond"/>
                    </w:rPr>
                  </w:pPr>
                  <w:r w:rsidRPr="00617D75">
                    <w:rPr>
                      <w:rFonts w:ascii="Garamond" w:hAnsi="Garamond"/>
                    </w:rPr>
                    <w:t>10</w:t>
                  </w:r>
                </w:p>
              </w:tc>
              <w:tc>
                <w:tcPr>
                  <w:tcW w:w="851" w:type="dxa"/>
                </w:tcPr>
                <w:p w:rsidR="00E06141" w:rsidRPr="00617D75" w:rsidRDefault="00E06141" w:rsidP="00B14291">
                  <w:pPr>
                    <w:rPr>
                      <w:rFonts w:ascii="Garamond" w:hAnsi="Garamond"/>
                    </w:rPr>
                  </w:pPr>
                </w:p>
              </w:tc>
              <w:tc>
                <w:tcPr>
                  <w:tcW w:w="709" w:type="dxa"/>
                </w:tcPr>
                <w:p w:rsidR="00E06141" w:rsidRPr="00617D75" w:rsidRDefault="00E06141" w:rsidP="00B14291">
                  <w:pPr>
                    <w:rPr>
                      <w:rFonts w:ascii="Garamond" w:hAnsi="Garamond"/>
                    </w:rPr>
                  </w:pPr>
                </w:p>
              </w:tc>
              <w:tc>
                <w:tcPr>
                  <w:tcW w:w="708" w:type="dxa"/>
                </w:tcPr>
                <w:p w:rsidR="00E06141" w:rsidRPr="00617D75" w:rsidRDefault="00E06141" w:rsidP="00B14291">
                  <w:pPr>
                    <w:rPr>
                      <w:rFonts w:ascii="Garamond" w:hAnsi="Garamond"/>
                    </w:rPr>
                  </w:pPr>
                </w:p>
              </w:tc>
            </w:tr>
          </w:tbl>
          <w:p w:rsidR="00E06141" w:rsidRPr="00617D75" w:rsidRDefault="00E06141" w:rsidP="00B14291">
            <w:pPr>
              <w:rPr>
                <w:rFonts w:ascii="Garamond" w:hAnsi="Garamond"/>
              </w:rPr>
            </w:pPr>
          </w:p>
          <w:p w:rsidR="00BF1A43" w:rsidRPr="00617D75" w:rsidRDefault="00BF1A43" w:rsidP="00B14291">
            <w:pPr>
              <w:rPr>
                <w:rFonts w:ascii="Garamond" w:hAnsi="Garamond"/>
              </w:rPr>
            </w:pPr>
            <w:r w:rsidRPr="00617D75">
              <w:rPr>
                <w:rFonts w:ascii="Garamond" w:hAnsi="Garamond"/>
              </w:rPr>
              <w:t xml:space="preserve">TDR19 : Le phasage et le nombre de jours sont revus : </w:t>
            </w:r>
          </w:p>
          <w:p w:rsidR="00BF1A43" w:rsidRPr="00617D75" w:rsidRDefault="00BF1A43" w:rsidP="00BF1A43">
            <w:pPr>
              <w:pStyle w:val="Paragraphedeliste"/>
              <w:numPr>
                <w:ilvl w:val="0"/>
                <w:numId w:val="26"/>
              </w:numPr>
              <w:rPr>
                <w:rFonts w:ascii="Garamond" w:hAnsi="Garamond"/>
              </w:rPr>
            </w:pPr>
            <w:r w:rsidRPr="00617D75">
              <w:rPr>
                <w:rFonts w:ascii="Garamond" w:hAnsi="Garamond"/>
              </w:rPr>
              <w:t>Préparation 2 jours</w:t>
            </w:r>
          </w:p>
          <w:p w:rsidR="00BF1A43" w:rsidRPr="00617D75" w:rsidRDefault="00BF1A43" w:rsidP="00BF1A43">
            <w:pPr>
              <w:pStyle w:val="Paragraphedeliste"/>
              <w:numPr>
                <w:ilvl w:val="0"/>
                <w:numId w:val="26"/>
              </w:numPr>
              <w:rPr>
                <w:rFonts w:ascii="Garamond" w:hAnsi="Garamond"/>
              </w:rPr>
            </w:pPr>
            <w:r w:rsidRPr="00617D75">
              <w:rPr>
                <w:rFonts w:ascii="Garamond" w:hAnsi="Garamond"/>
              </w:rPr>
              <w:t>Formations 5 jours</w:t>
            </w:r>
          </w:p>
          <w:p w:rsidR="007C5D8E" w:rsidRPr="00617D75" w:rsidRDefault="00BF1A43" w:rsidP="00BF1A43">
            <w:pPr>
              <w:pStyle w:val="Paragraphedeliste"/>
              <w:numPr>
                <w:ilvl w:val="0"/>
                <w:numId w:val="26"/>
              </w:numPr>
              <w:rPr>
                <w:rFonts w:ascii="Garamond" w:hAnsi="Garamond"/>
              </w:rPr>
            </w:pPr>
            <w:r w:rsidRPr="00617D75">
              <w:rPr>
                <w:rFonts w:ascii="Garamond" w:hAnsi="Garamond"/>
              </w:rPr>
              <w:t>Rapport 1 jour</w:t>
            </w:r>
            <w:r w:rsidR="007C5D8E" w:rsidRPr="00617D75">
              <w:rPr>
                <w:rFonts w:ascii="Garamond" w:hAnsi="Garamond"/>
              </w:rPr>
              <w:t xml:space="preserve"> </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77F2A" w:rsidRPr="00617D75" w:rsidRDefault="005C0F59" w:rsidP="00C36355">
            <w:pPr>
              <w:rPr>
                <w:rFonts w:ascii="Garamond" w:hAnsi="Garamond"/>
              </w:rPr>
            </w:pPr>
            <w:r w:rsidRPr="00617D75">
              <w:rPr>
                <w:rFonts w:ascii="Garamond" w:hAnsi="Garamond"/>
              </w:rPr>
              <w:t>Trois experts ont été retenus soit trois expertises (TDR 17, 18, 19).</w:t>
            </w:r>
          </w:p>
          <w:p w:rsidR="007C5D8E" w:rsidRPr="00617D75" w:rsidRDefault="007C5D8E" w:rsidP="00C36355">
            <w:pPr>
              <w:rPr>
                <w:rFonts w:ascii="Garamond" w:hAnsi="Garamond"/>
              </w:rPr>
            </w:pPr>
          </w:p>
          <w:p w:rsidR="005C0F59" w:rsidRPr="00617D75" w:rsidRDefault="005C0F59" w:rsidP="00C36355">
            <w:pPr>
              <w:rPr>
                <w:rFonts w:ascii="Garamond" w:hAnsi="Garamond"/>
              </w:rPr>
            </w:pPr>
            <w:r w:rsidRPr="00617D75">
              <w:rPr>
                <w:rFonts w:ascii="Garamond" w:hAnsi="Garamond"/>
              </w:rPr>
              <w:t>Envoyer l’ordre de service avec la version définitive des TDR au CEPED</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84497" w:rsidRPr="00617D75" w:rsidRDefault="005C0F59" w:rsidP="00C82370">
            <w:pPr>
              <w:rPr>
                <w:rFonts w:ascii="Garamond" w:hAnsi="Garamond"/>
              </w:rPr>
            </w:pPr>
            <w:r w:rsidRPr="00617D75">
              <w:rPr>
                <w:rFonts w:ascii="Garamond" w:hAnsi="Garamond"/>
              </w:rPr>
              <w:t>Dans les meilleurs délais</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46F1A" w:rsidRPr="00617D75" w:rsidRDefault="005C0F59" w:rsidP="00146F1A">
            <w:pPr>
              <w:rPr>
                <w:rFonts w:ascii="Garamond" w:hAnsi="Garamond"/>
              </w:rPr>
            </w:pPr>
            <w:r w:rsidRPr="00617D75">
              <w:rPr>
                <w:rFonts w:ascii="Garamond" w:hAnsi="Garamond"/>
              </w:rPr>
              <w:t>Equipe</w:t>
            </w:r>
          </w:p>
          <w:p w:rsidR="00E57205" w:rsidRPr="00617D75" w:rsidRDefault="005C0F59" w:rsidP="00146F1A">
            <w:r w:rsidRPr="00617D75">
              <w:rPr>
                <w:rFonts w:ascii="Garamond" w:hAnsi="Garamond"/>
              </w:rPr>
              <w:t>PASTAGEP</w:t>
            </w:r>
          </w:p>
        </w:tc>
      </w:tr>
      <w:tr w:rsidR="003A6113" w:rsidRPr="00617D75" w:rsidTr="00374583">
        <w:trPr>
          <w:trHeight w:val="6239"/>
        </w:trPr>
        <w:tc>
          <w:tcPr>
            <w:tcW w:w="2411" w:type="dxa"/>
            <w:tcBorders>
              <w:top w:val="single" w:sz="4" w:space="0" w:color="auto"/>
              <w:left w:val="single" w:sz="4" w:space="0" w:color="auto"/>
              <w:bottom w:val="single" w:sz="4" w:space="0" w:color="auto"/>
              <w:right w:val="single" w:sz="4" w:space="0" w:color="auto"/>
            </w:tcBorders>
            <w:shd w:val="clear" w:color="auto" w:fill="auto"/>
          </w:tcPr>
          <w:p w:rsidR="00880DAF" w:rsidRPr="00593BCE" w:rsidRDefault="00593BCE" w:rsidP="00593BCE">
            <w:pPr>
              <w:pStyle w:val="Paragraphedeliste"/>
              <w:ind w:left="83"/>
              <w:jc w:val="both"/>
              <w:rPr>
                <w:rFonts w:ascii="Garamond" w:hAnsi="Garamond"/>
                <w:b/>
              </w:rPr>
            </w:pPr>
            <w:proofErr w:type="gramStart"/>
            <w:r>
              <w:rPr>
                <w:rFonts w:ascii="Garamond" w:hAnsi="Garamond"/>
                <w:b/>
              </w:rPr>
              <w:lastRenderedPageBreak/>
              <w:t>4.</w:t>
            </w:r>
            <w:r w:rsidR="00880DAF" w:rsidRPr="00593BCE">
              <w:rPr>
                <w:rFonts w:ascii="Garamond" w:hAnsi="Garamond"/>
                <w:b/>
              </w:rPr>
              <w:t>Divers</w:t>
            </w:r>
            <w:proofErr w:type="gramEnd"/>
            <w:r w:rsidR="00880DAF" w:rsidRPr="00593BCE">
              <w:rPr>
                <w:rFonts w:ascii="Garamond" w:hAnsi="Garamond"/>
                <w:b/>
              </w:rPr>
              <w:t> :</w:t>
            </w:r>
          </w:p>
          <w:p w:rsidR="003A6113" w:rsidRPr="00593BCE" w:rsidRDefault="007C5D8E" w:rsidP="00593BCE">
            <w:pPr>
              <w:pStyle w:val="Paragraphedeliste"/>
              <w:ind w:left="72"/>
              <w:jc w:val="both"/>
              <w:rPr>
                <w:rFonts w:ascii="Garamond" w:hAnsi="Garamond"/>
                <w:b/>
              </w:rPr>
            </w:pPr>
            <w:r w:rsidRPr="00593BCE">
              <w:rPr>
                <w:rFonts w:ascii="Garamond" w:hAnsi="Garamond"/>
                <w:b/>
              </w:rPr>
              <w:t>E</w:t>
            </w:r>
            <w:r w:rsidR="00605E66" w:rsidRPr="00593BCE">
              <w:rPr>
                <w:rFonts w:ascii="Garamond" w:hAnsi="Garamond"/>
                <w:b/>
              </w:rPr>
              <w:t>xamen des outils d’aide à la décision proposés par l</w:t>
            </w:r>
            <w:r w:rsidRPr="00593BCE">
              <w:rPr>
                <w:rFonts w:ascii="Garamond" w:hAnsi="Garamond"/>
                <w:b/>
              </w:rPr>
              <w:t xml:space="preserve">a Cellule </w:t>
            </w:r>
            <w:r w:rsidR="00605E66" w:rsidRPr="00593BCE">
              <w:rPr>
                <w:rFonts w:ascii="Garamond" w:hAnsi="Garamond"/>
                <w:b/>
              </w:rPr>
              <w:t>PASTAGEP</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7C5D8E" w:rsidRPr="00617D75" w:rsidRDefault="00C424F6" w:rsidP="008351FC">
            <w:pPr>
              <w:rPr>
                <w:rFonts w:ascii="Garamond" w:hAnsi="Garamond"/>
                <w:b/>
              </w:rPr>
            </w:pPr>
            <w:r w:rsidRPr="00617D75">
              <w:rPr>
                <w:rFonts w:ascii="Garamond" w:hAnsi="Garamond"/>
                <w:b/>
              </w:rPr>
              <w:t xml:space="preserve">a) </w:t>
            </w:r>
            <w:r w:rsidR="007C5D8E" w:rsidRPr="00617D75">
              <w:rPr>
                <w:rFonts w:ascii="Garamond" w:hAnsi="Garamond"/>
                <w:b/>
              </w:rPr>
              <w:t>H</w:t>
            </w:r>
            <w:r w:rsidR="003A6113" w:rsidRPr="00617D75">
              <w:rPr>
                <w:rFonts w:ascii="Garamond" w:hAnsi="Garamond"/>
                <w:b/>
              </w:rPr>
              <w:t>armonisation des modalités de validation des documents de suivi</w:t>
            </w:r>
          </w:p>
          <w:p w:rsidR="00BF1A43" w:rsidRPr="00617D75" w:rsidRDefault="00D71A4D" w:rsidP="008351FC">
            <w:pPr>
              <w:rPr>
                <w:rFonts w:ascii="Garamond" w:hAnsi="Garamond"/>
              </w:rPr>
            </w:pPr>
            <w:r w:rsidRPr="00617D75">
              <w:rPr>
                <w:rFonts w:ascii="Garamond" w:hAnsi="Garamond"/>
              </w:rPr>
              <w:t>La Cellule PASTAGEP souhaitait</w:t>
            </w:r>
            <w:r w:rsidR="00BF1A43" w:rsidRPr="00617D75">
              <w:rPr>
                <w:rFonts w:ascii="Garamond" w:hAnsi="Garamond"/>
              </w:rPr>
              <w:t xml:space="preserve"> </w:t>
            </w:r>
            <w:proofErr w:type="spellStart"/>
            <w:r w:rsidR="00BF1A43" w:rsidRPr="00617D75">
              <w:rPr>
                <w:rFonts w:ascii="Garamond" w:hAnsi="Garamond"/>
              </w:rPr>
              <w:t>normer</w:t>
            </w:r>
            <w:proofErr w:type="spellEnd"/>
            <w:r w:rsidR="00BF1A43" w:rsidRPr="00617D75">
              <w:rPr>
                <w:rFonts w:ascii="Garamond" w:hAnsi="Garamond"/>
              </w:rPr>
              <w:t xml:space="preserve"> et harmoniser </w:t>
            </w:r>
            <w:r w:rsidRPr="00617D75">
              <w:rPr>
                <w:rFonts w:ascii="Garamond" w:hAnsi="Garamond"/>
              </w:rPr>
              <w:t>les termes employés pour éviter les problèmes de procédures</w:t>
            </w:r>
            <w:r w:rsidR="00BF1A43" w:rsidRPr="00617D75">
              <w:rPr>
                <w:rFonts w:ascii="Garamond" w:hAnsi="Garamond"/>
              </w:rPr>
              <w:t>.</w:t>
            </w:r>
            <w:r w:rsidRPr="00617D75">
              <w:rPr>
                <w:rFonts w:ascii="Garamond" w:hAnsi="Garamond"/>
              </w:rPr>
              <w:t xml:space="preserve"> </w:t>
            </w:r>
            <w:r w:rsidR="00BF1A43" w:rsidRPr="00617D75">
              <w:rPr>
                <w:rFonts w:ascii="Garamond" w:hAnsi="Garamond"/>
              </w:rPr>
              <w:t>Tableau d’harmonisation en annexe.</w:t>
            </w:r>
          </w:p>
          <w:p w:rsidR="00BF1A43" w:rsidRPr="00617D75" w:rsidRDefault="00BF1A43" w:rsidP="008351FC">
            <w:pPr>
              <w:rPr>
                <w:rFonts w:ascii="Garamond" w:hAnsi="Garamond"/>
              </w:rPr>
            </w:pPr>
          </w:p>
          <w:p w:rsidR="003A6113" w:rsidRPr="00617D75" w:rsidRDefault="00C424F6" w:rsidP="008351FC">
            <w:pPr>
              <w:rPr>
                <w:rFonts w:ascii="Garamond" w:hAnsi="Garamond"/>
                <w:b/>
              </w:rPr>
            </w:pPr>
            <w:r w:rsidRPr="00617D75">
              <w:rPr>
                <w:rFonts w:ascii="Garamond" w:hAnsi="Garamond"/>
                <w:b/>
              </w:rPr>
              <w:t xml:space="preserve">b) </w:t>
            </w:r>
            <w:r w:rsidR="007C7B25" w:rsidRPr="00617D75">
              <w:rPr>
                <w:rFonts w:ascii="Garamond" w:hAnsi="Garamond"/>
                <w:b/>
              </w:rPr>
              <w:t>C</w:t>
            </w:r>
            <w:r w:rsidR="003A6113" w:rsidRPr="00617D75">
              <w:rPr>
                <w:rFonts w:ascii="Garamond" w:hAnsi="Garamond"/>
                <w:b/>
              </w:rPr>
              <w:t xml:space="preserve">lassement qualitatif des critères d’évaluation des CV </w:t>
            </w:r>
          </w:p>
          <w:p w:rsidR="00617D75" w:rsidRPr="00617D75" w:rsidRDefault="00617D75" w:rsidP="00617D75">
            <w:pPr>
              <w:spacing w:line="480" w:lineRule="auto"/>
              <w:rPr>
                <w:rFonts w:ascii="Garamond" w:hAnsi="Garamond"/>
                <w:b/>
              </w:rPr>
            </w:pPr>
          </w:p>
          <w:tbl>
            <w:tblPr>
              <w:tblW w:w="6126" w:type="dxa"/>
              <w:jc w:val="center"/>
              <w:tblLayout w:type="fixed"/>
              <w:tblCellMar>
                <w:left w:w="70" w:type="dxa"/>
                <w:right w:w="70" w:type="dxa"/>
              </w:tblCellMar>
              <w:tblLook w:val="04A0" w:firstRow="1" w:lastRow="0" w:firstColumn="1" w:lastColumn="0" w:noHBand="0" w:noVBand="1"/>
            </w:tblPr>
            <w:tblGrid>
              <w:gridCol w:w="1433"/>
              <w:gridCol w:w="2919"/>
              <w:gridCol w:w="1774"/>
            </w:tblGrid>
            <w:tr w:rsidR="004C6C20" w:rsidRPr="00617D75" w:rsidTr="0058309F">
              <w:trPr>
                <w:trHeight w:val="690"/>
                <w:jc w:val="center"/>
              </w:trPr>
              <w:tc>
                <w:tcPr>
                  <w:tcW w:w="6126" w:type="dxa"/>
                  <w:gridSpan w:val="3"/>
                  <w:tcBorders>
                    <w:top w:val="single" w:sz="18" w:space="0" w:color="auto"/>
                    <w:left w:val="single" w:sz="18" w:space="0" w:color="auto"/>
                    <w:bottom w:val="single" w:sz="4" w:space="0" w:color="auto"/>
                    <w:right w:val="single" w:sz="18" w:space="0" w:color="auto"/>
                  </w:tcBorders>
                  <w:shd w:val="clear" w:color="auto" w:fill="auto"/>
                  <w:hideMark/>
                </w:tcPr>
                <w:p w:rsidR="004C6C20" w:rsidRPr="00617D75" w:rsidRDefault="004C6C20" w:rsidP="00D71A4D">
                  <w:pPr>
                    <w:jc w:val="center"/>
                    <w:rPr>
                      <w:rFonts w:ascii="Calibri" w:hAnsi="Calibri"/>
                      <w:b/>
                      <w:bCs/>
                      <w:color w:val="000000"/>
                    </w:rPr>
                  </w:pPr>
                  <w:r w:rsidRPr="00617D75">
                    <w:rPr>
                      <w:rFonts w:ascii="Calibri" w:hAnsi="Calibri"/>
                      <w:b/>
                      <w:bCs/>
                      <w:color w:val="000000"/>
                    </w:rPr>
                    <w:t>Classement qualitatif des critères d'évaluation des CV</w:t>
                  </w:r>
                </w:p>
              </w:tc>
            </w:tr>
            <w:tr w:rsidR="004C6C20" w:rsidRPr="00617D75" w:rsidTr="0058309F">
              <w:trPr>
                <w:trHeight w:val="900"/>
                <w:jc w:val="center"/>
              </w:trPr>
              <w:tc>
                <w:tcPr>
                  <w:tcW w:w="1433" w:type="dxa"/>
                  <w:tcBorders>
                    <w:top w:val="single" w:sz="18" w:space="0" w:color="auto"/>
                    <w:left w:val="single" w:sz="18" w:space="0" w:color="auto"/>
                    <w:bottom w:val="single" w:sz="4" w:space="0" w:color="auto"/>
                    <w:right w:val="single" w:sz="4" w:space="0" w:color="auto"/>
                  </w:tcBorders>
                  <w:shd w:val="clear" w:color="auto" w:fill="auto"/>
                  <w:vAlign w:val="center"/>
                  <w:hideMark/>
                </w:tcPr>
                <w:p w:rsidR="004C6C20" w:rsidRPr="00617D75" w:rsidRDefault="004C6C20" w:rsidP="00D71A4D">
                  <w:pPr>
                    <w:rPr>
                      <w:rFonts w:ascii="Calibri" w:hAnsi="Calibri"/>
                      <w:b/>
                      <w:bCs/>
                      <w:color w:val="000000"/>
                    </w:rPr>
                  </w:pPr>
                  <w:r w:rsidRPr="00617D75">
                    <w:rPr>
                      <w:rFonts w:ascii="Calibri" w:hAnsi="Calibri"/>
                      <w:b/>
                      <w:bCs/>
                      <w:color w:val="000000"/>
                    </w:rPr>
                    <w:t>Classement</w:t>
                  </w:r>
                </w:p>
              </w:tc>
              <w:tc>
                <w:tcPr>
                  <w:tcW w:w="2919" w:type="dxa"/>
                  <w:tcBorders>
                    <w:top w:val="single" w:sz="18" w:space="0" w:color="auto"/>
                    <w:left w:val="nil"/>
                    <w:bottom w:val="single" w:sz="4" w:space="0" w:color="auto"/>
                    <w:right w:val="single" w:sz="4" w:space="0" w:color="auto"/>
                  </w:tcBorders>
                  <w:shd w:val="clear" w:color="auto" w:fill="auto"/>
                  <w:vAlign w:val="center"/>
                  <w:hideMark/>
                </w:tcPr>
                <w:p w:rsidR="004C6C20" w:rsidRPr="00617D75" w:rsidRDefault="004C6C20" w:rsidP="00D71A4D">
                  <w:pPr>
                    <w:jc w:val="center"/>
                    <w:rPr>
                      <w:rFonts w:ascii="Calibri" w:hAnsi="Calibri"/>
                      <w:b/>
                      <w:bCs/>
                      <w:color w:val="000000"/>
                    </w:rPr>
                  </w:pPr>
                  <w:r w:rsidRPr="00617D75">
                    <w:rPr>
                      <w:rFonts w:ascii="Calibri" w:hAnsi="Calibri"/>
                      <w:b/>
                      <w:bCs/>
                      <w:color w:val="000000"/>
                    </w:rPr>
                    <w:t>Contenu</w:t>
                  </w:r>
                </w:p>
              </w:tc>
              <w:tc>
                <w:tcPr>
                  <w:tcW w:w="1774" w:type="dxa"/>
                  <w:tcBorders>
                    <w:top w:val="single" w:sz="18" w:space="0" w:color="auto"/>
                    <w:left w:val="nil"/>
                    <w:bottom w:val="single" w:sz="4" w:space="0" w:color="auto"/>
                    <w:right w:val="single" w:sz="18" w:space="0" w:color="auto"/>
                  </w:tcBorders>
                  <w:shd w:val="clear" w:color="auto" w:fill="auto"/>
                  <w:vAlign w:val="center"/>
                  <w:hideMark/>
                </w:tcPr>
                <w:p w:rsidR="004C6C20" w:rsidRPr="00617D75" w:rsidRDefault="004C6C20" w:rsidP="00D71A4D">
                  <w:pPr>
                    <w:jc w:val="center"/>
                    <w:rPr>
                      <w:rFonts w:ascii="Calibri" w:hAnsi="Calibri"/>
                      <w:b/>
                      <w:bCs/>
                      <w:color w:val="000000"/>
                    </w:rPr>
                  </w:pPr>
                  <w:r w:rsidRPr="00617D75">
                    <w:rPr>
                      <w:rFonts w:ascii="Calibri" w:hAnsi="Calibri"/>
                      <w:b/>
                      <w:bCs/>
                      <w:color w:val="000000"/>
                    </w:rPr>
                    <w:t>ordre d'apparition dans les TDR</w:t>
                  </w:r>
                </w:p>
              </w:tc>
            </w:tr>
            <w:tr w:rsidR="004C6C20" w:rsidRPr="00617D75" w:rsidTr="0058309F">
              <w:trPr>
                <w:trHeight w:val="300"/>
                <w:jc w:val="center"/>
              </w:trPr>
              <w:tc>
                <w:tcPr>
                  <w:tcW w:w="1433" w:type="dxa"/>
                  <w:tcBorders>
                    <w:top w:val="nil"/>
                    <w:left w:val="single" w:sz="18" w:space="0" w:color="auto"/>
                    <w:bottom w:val="single" w:sz="4" w:space="0" w:color="auto"/>
                    <w:right w:val="single" w:sz="4" w:space="0" w:color="auto"/>
                  </w:tcBorders>
                  <w:shd w:val="clear" w:color="auto" w:fill="auto"/>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1</w:t>
                  </w:r>
                </w:p>
              </w:tc>
              <w:tc>
                <w:tcPr>
                  <w:tcW w:w="2919" w:type="dxa"/>
                  <w:tcBorders>
                    <w:top w:val="nil"/>
                    <w:left w:val="nil"/>
                    <w:bottom w:val="single" w:sz="4" w:space="0" w:color="auto"/>
                    <w:right w:val="single" w:sz="4" w:space="0" w:color="auto"/>
                  </w:tcBorders>
                  <w:shd w:val="clear" w:color="auto" w:fill="auto"/>
                  <w:noWrap/>
                  <w:vAlign w:val="bottom"/>
                  <w:hideMark/>
                </w:tcPr>
                <w:p w:rsidR="004C6C20" w:rsidRPr="00617D75" w:rsidRDefault="004C6C20" w:rsidP="00D71A4D">
                  <w:pPr>
                    <w:rPr>
                      <w:rFonts w:ascii="Calibri" w:hAnsi="Calibri"/>
                      <w:color w:val="000000"/>
                    </w:rPr>
                  </w:pPr>
                  <w:r w:rsidRPr="00617D75">
                    <w:rPr>
                      <w:rFonts w:ascii="Calibri" w:hAnsi="Calibri"/>
                      <w:color w:val="000000"/>
                    </w:rPr>
                    <w:t>Expérience spécifique</w:t>
                  </w:r>
                </w:p>
              </w:tc>
              <w:tc>
                <w:tcPr>
                  <w:tcW w:w="1774" w:type="dxa"/>
                  <w:tcBorders>
                    <w:top w:val="nil"/>
                    <w:left w:val="nil"/>
                    <w:bottom w:val="single" w:sz="4" w:space="0" w:color="auto"/>
                    <w:right w:val="single" w:sz="18" w:space="0" w:color="auto"/>
                  </w:tcBorders>
                  <w:shd w:val="clear" w:color="auto" w:fill="auto"/>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Critère 3</w:t>
                  </w:r>
                </w:p>
              </w:tc>
            </w:tr>
            <w:tr w:rsidR="004C6C20" w:rsidRPr="00617D75" w:rsidTr="0058309F">
              <w:trPr>
                <w:trHeight w:val="300"/>
                <w:jc w:val="center"/>
              </w:trPr>
              <w:tc>
                <w:tcPr>
                  <w:tcW w:w="1433" w:type="dxa"/>
                  <w:tcBorders>
                    <w:top w:val="nil"/>
                    <w:left w:val="single" w:sz="18" w:space="0" w:color="auto"/>
                    <w:bottom w:val="single" w:sz="4" w:space="0" w:color="auto"/>
                    <w:right w:val="single" w:sz="4" w:space="0" w:color="auto"/>
                  </w:tcBorders>
                  <w:shd w:val="clear" w:color="auto" w:fill="auto"/>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2</w:t>
                  </w:r>
                </w:p>
              </w:tc>
              <w:tc>
                <w:tcPr>
                  <w:tcW w:w="2919" w:type="dxa"/>
                  <w:tcBorders>
                    <w:top w:val="nil"/>
                    <w:left w:val="nil"/>
                    <w:bottom w:val="single" w:sz="4" w:space="0" w:color="auto"/>
                    <w:right w:val="single" w:sz="4" w:space="0" w:color="auto"/>
                  </w:tcBorders>
                  <w:shd w:val="clear" w:color="auto" w:fill="auto"/>
                  <w:noWrap/>
                  <w:vAlign w:val="bottom"/>
                  <w:hideMark/>
                </w:tcPr>
                <w:p w:rsidR="004C6C20" w:rsidRPr="00617D75" w:rsidRDefault="004C6C20" w:rsidP="00D71A4D">
                  <w:pPr>
                    <w:rPr>
                      <w:rFonts w:ascii="Calibri" w:hAnsi="Calibri"/>
                      <w:color w:val="000000"/>
                    </w:rPr>
                  </w:pPr>
                  <w:r w:rsidRPr="00617D75">
                    <w:rPr>
                      <w:rFonts w:ascii="Calibri" w:hAnsi="Calibri"/>
                      <w:color w:val="000000"/>
                    </w:rPr>
                    <w:t>Expérience générale</w:t>
                  </w:r>
                </w:p>
              </w:tc>
              <w:tc>
                <w:tcPr>
                  <w:tcW w:w="1774" w:type="dxa"/>
                  <w:tcBorders>
                    <w:top w:val="nil"/>
                    <w:left w:val="nil"/>
                    <w:bottom w:val="single" w:sz="4" w:space="0" w:color="auto"/>
                    <w:right w:val="single" w:sz="18" w:space="0" w:color="auto"/>
                  </w:tcBorders>
                  <w:shd w:val="clear" w:color="auto" w:fill="auto"/>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 xml:space="preserve">Critère 2 </w:t>
                  </w:r>
                </w:p>
              </w:tc>
            </w:tr>
            <w:tr w:rsidR="004C6C20" w:rsidRPr="00617D75" w:rsidTr="0058309F">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3</w:t>
                  </w:r>
                </w:p>
              </w:tc>
              <w:tc>
                <w:tcPr>
                  <w:tcW w:w="291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rPr>
                      <w:rFonts w:ascii="Calibri" w:hAnsi="Calibri"/>
                      <w:color w:val="000000"/>
                    </w:rPr>
                  </w:pPr>
                  <w:r w:rsidRPr="00617D75">
                    <w:rPr>
                      <w:rFonts w:ascii="Calibri" w:hAnsi="Calibri"/>
                      <w:color w:val="000000"/>
                    </w:rPr>
                    <w:t>Formation</w:t>
                  </w:r>
                </w:p>
              </w:tc>
              <w:tc>
                <w:tcPr>
                  <w:tcW w:w="177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Critère 1</w:t>
                  </w:r>
                </w:p>
              </w:tc>
            </w:tr>
            <w:tr w:rsidR="004C6C20" w:rsidRPr="00617D75" w:rsidTr="0058309F">
              <w:trPr>
                <w:trHeight w:val="315"/>
                <w:jc w:val="center"/>
              </w:trPr>
              <w:tc>
                <w:tcPr>
                  <w:tcW w:w="1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4</w:t>
                  </w:r>
                </w:p>
              </w:tc>
              <w:tc>
                <w:tcPr>
                  <w:tcW w:w="291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rPr>
                      <w:rFonts w:ascii="Calibri" w:hAnsi="Calibri"/>
                      <w:color w:val="000000"/>
                    </w:rPr>
                  </w:pPr>
                  <w:r w:rsidRPr="00617D75">
                    <w:rPr>
                      <w:rFonts w:ascii="Calibri" w:hAnsi="Calibri"/>
                      <w:color w:val="000000"/>
                    </w:rPr>
                    <w:t>Autres</w:t>
                  </w:r>
                </w:p>
              </w:tc>
              <w:tc>
                <w:tcPr>
                  <w:tcW w:w="177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Critère 5</w:t>
                  </w:r>
                </w:p>
              </w:tc>
            </w:tr>
            <w:tr w:rsidR="004C6C20" w:rsidRPr="00617D75" w:rsidTr="0058309F">
              <w:trPr>
                <w:trHeight w:val="300"/>
                <w:jc w:val="center"/>
              </w:trPr>
              <w:tc>
                <w:tcPr>
                  <w:tcW w:w="143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5</w:t>
                  </w:r>
                </w:p>
              </w:tc>
              <w:tc>
                <w:tcPr>
                  <w:tcW w:w="291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rPr>
                      <w:rFonts w:ascii="Calibri" w:hAnsi="Calibri"/>
                      <w:color w:val="000000"/>
                    </w:rPr>
                  </w:pPr>
                  <w:r w:rsidRPr="00617D75">
                    <w:rPr>
                      <w:rFonts w:ascii="Calibri" w:hAnsi="Calibri"/>
                      <w:color w:val="000000"/>
                    </w:rPr>
                    <w:t>Langues, informatique</w:t>
                  </w:r>
                </w:p>
              </w:tc>
              <w:tc>
                <w:tcPr>
                  <w:tcW w:w="177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4C6C20" w:rsidRPr="00617D75" w:rsidRDefault="004C6C20" w:rsidP="00D71A4D">
                  <w:pPr>
                    <w:jc w:val="center"/>
                    <w:rPr>
                      <w:rFonts w:ascii="Calibri" w:hAnsi="Calibri"/>
                      <w:color w:val="000000"/>
                    </w:rPr>
                  </w:pPr>
                  <w:r w:rsidRPr="00617D75">
                    <w:rPr>
                      <w:rFonts w:ascii="Calibri" w:hAnsi="Calibri"/>
                      <w:color w:val="000000"/>
                    </w:rPr>
                    <w:t xml:space="preserve">Critère 4 </w:t>
                  </w:r>
                </w:p>
              </w:tc>
            </w:tr>
          </w:tbl>
          <w:p w:rsidR="004C6C20" w:rsidRPr="00617D75" w:rsidRDefault="004C6C20" w:rsidP="008351FC">
            <w:pPr>
              <w:rPr>
                <w:rFonts w:ascii="Garamond" w:hAnsi="Garamond"/>
              </w:rPr>
            </w:pPr>
          </w:p>
          <w:p w:rsidR="0058309F" w:rsidRPr="00617D75" w:rsidRDefault="0058309F" w:rsidP="008351FC">
            <w:pPr>
              <w:rPr>
                <w:rFonts w:ascii="Garamond" w:hAnsi="Garamond"/>
              </w:rPr>
            </w:pPr>
            <w:r w:rsidRPr="00617D75">
              <w:rPr>
                <w:rFonts w:ascii="Garamond" w:hAnsi="Garamond"/>
              </w:rPr>
              <w:t>L’expérience, qu’elle soit générale ou spécifique, prime sur les autres critères (grisés) qui sont des conditions minimum.</w:t>
            </w:r>
          </w:p>
          <w:p w:rsidR="0058309F" w:rsidRPr="00617D75" w:rsidRDefault="0058309F" w:rsidP="008351FC">
            <w:pPr>
              <w:rPr>
                <w:rFonts w:ascii="Garamond" w:hAnsi="Garamond"/>
              </w:rPr>
            </w:pPr>
            <w:r w:rsidRPr="00617D75">
              <w:rPr>
                <w:rFonts w:ascii="Garamond" w:hAnsi="Garamond"/>
              </w:rPr>
              <w:t>Les TDR proposent un profil minimum. Si le CEPED pense qu’un autre profil correspond mieux, les TDR doivent à nouveau passer devant le CTS.</w:t>
            </w:r>
          </w:p>
          <w:p w:rsidR="0058309F" w:rsidRPr="00617D75" w:rsidRDefault="0058309F" w:rsidP="008351FC">
            <w:pPr>
              <w:rPr>
                <w:rFonts w:ascii="Garamond" w:hAnsi="Garamond"/>
              </w:rPr>
            </w:pP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5C0F59" w:rsidRPr="00617D75" w:rsidRDefault="007C5D8E" w:rsidP="007C5D8E">
            <w:pPr>
              <w:rPr>
                <w:rFonts w:ascii="Garamond" w:hAnsi="Garamond"/>
                <w:b/>
              </w:rPr>
            </w:pPr>
            <w:r w:rsidRPr="00617D75">
              <w:rPr>
                <w:rFonts w:ascii="Garamond" w:hAnsi="Garamond"/>
                <w:b/>
              </w:rPr>
              <w:t>Outils validés</w:t>
            </w:r>
            <w:r w:rsidR="00605E66" w:rsidRPr="00617D75">
              <w:rPr>
                <w:rFonts w:ascii="Garamond" w:hAnsi="Garamond"/>
                <w:b/>
              </w:rPr>
              <w:t xml:space="preserve"> s</w:t>
            </w:r>
            <w:r w:rsidR="005C0F59" w:rsidRPr="00617D75">
              <w:rPr>
                <w:rFonts w:ascii="Garamond" w:hAnsi="Garamond"/>
                <w:b/>
              </w:rPr>
              <w:t>ous réserve de</w:t>
            </w:r>
            <w:r w:rsidRPr="00617D75">
              <w:rPr>
                <w:rFonts w:ascii="Garamond" w:hAnsi="Garamond"/>
                <w:b/>
              </w:rPr>
              <w:t xml:space="preserve"> l’intégration des </w:t>
            </w:r>
            <w:r w:rsidR="005C0F59" w:rsidRPr="00617D75">
              <w:rPr>
                <w:rFonts w:ascii="Garamond" w:hAnsi="Garamond"/>
                <w:b/>
              </w:rPr>
              <w:t>observations.</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A6113" w:rsidRPr="00617D75" w:rsidRDefault="005C0F59" w:rsidP="00484497">
            <w:pPr>
              <w:rPr>
                <w:rFonts w:ascii="Garamond" w:hAnsi="Garamond"/>
              </w:rPr>
            </w:pPr>
            <w:r w:rsidRPr="00617D75">
              <w:rPr>
                <w:rFonts w:ascii="Garamond" w:hAnsi="Garamond"/>
              </w:rPr>
              <w:t xml:space="preserve">Avant </w:t>
            </w:r>
            <w:r w:rsidR="003A6113" w:rsidRPr="00617D75">
              <w:rPr>
                <w:rFonts w:ascii="Garamond" w:hAnsi="Garamond"/>
              </w:rPr>
              <w:t xml:space="preserve"> le prochain CTS</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A6113" w:rsidRPr="00617D75" w:rsidRDefault="003A6113" w:rsidP="00146F1A">
            <w:r w:rsidRPr="00617D75">
              <w:rPr>
                <w:rFonts w:ascii="Garamond" w:hAnsi="Garamond"/>
              </w:rPr>
              <w:t>Equipe PASTAGEP</w:t>
            </w:r>
          </w:p>
        </w:tc>
      </w:tr>
    </w:tbl>
    <w:p w:rsidR="00A45AAB" w:rsidRPr="00617D75" w:rsidRDefault="00A45AAB" w:rsidP="002D2BD0"/>
    <w:p w:rsidR="00D71A4D" w:rsidRPr="00617D75" w:rsidRDefault="00D71A4D" w:rsidP="00D71A4D">
      <w:pPr>
        <w:spacing w:before="120" w:after="120"/>
        <w:rPr>
          <w:rFonts w:ascii="Garamond" w:hAnsi="Garamond"/>
        </w:rPr>
      </w:pPr>
    </w:p>
    <w:p w:rsidR="00D71A4D" w:rsidRPr="00617D75" w:rsidRDefault="002D79E1" w:rsidP="00D71A4D">
      <w:pPr>
        <w:spacing w:before="120" w:after="120"/>
        <w:rPr>
          <w:rFonts w:ascii="Garamond" w:hAnsi="Garamond"/>
          <w:b/>
          <w:u w:val="single"/>
        </w:rPr>
      </w:pPr>
      <w:r>
        <w:rPr>
          <w:rFonts w:ascii="Garamond" w:hAnsi="Garamond"/>
          <w:b/>
          <w:u w:val="single"/>
        </w:rPr>
        <w:t xml:space="preserve">CONCLUSION </w:t>
      </w:r>
      <w:r w:rsidR="00D71A4D" w:rsidRPr="00617D75">
        <w:rPr>
          <w:rFonts w:ascii="Garamond" w:hAnsi="Garamond"/>
          <w:b/>
          <w:u w:val="single"/>
        </w:rPr>
        <w:t xml:space="preserve"> </w:t>
      </w:r>
    </w:p>
    <w:p w:rsidR="00DE763F" w:rsidRPr="00617D75" w:rsidRDefault="00DE763F" w:rsidP="00DE763F">
      <w:pPr>
        <w:spacing w:after="200" w:line="276" w:lineRule="auto"/>
        <w:jc w:val="both"/>
        <w:rPr>
          <w:rFonts w:ascii="Garamond" w:hAnsi="Garamond"/>
        </w:rPr>
      </w:pPr>
      <w:r w:rsidRPr="00617D75">
        <w:rPr>
          <w:rFonts w:ascii="Garamond" w:hAnsi="Garamond"/>
        </w:rPr>
        <w:t xml:space="preserve">Le CEPED a mis à la disposition du CTS un tableau de mobilisation de l’expertise faisant ressortir celles sur lesquelles il était encore possible d’apporter des modifications bien que les TDR (et les CV dans certains cas) </w:t>
      </w:r>
      <w:r w:rsidR="00835A9A" w:rsidRPr="00617D75">
        <w:rPr>
          <w:rFonts w:ascii="Garamond" w:hAnsi="Garamond"/>
        </w:rPr>
        <w:t xml:space="preserve">aient été </w:t>
      </w:r>
      <w:r w:rsidRPr="00617D75">
        <w:rPr>
          <w:rFonts w:ascii="Garamond" w:hAnsi="Garamond"/>
        </w:rPr>
        <w:t xml:space="preserve">validés. </w:t>
      </w:r>
      <w:r w:rsidR="00835A9A" w:rsidRPr="00617D75">
        <w:rPr>
          <w:rFonts w:ascii="Garamond" w:hAnsi="Garamond"/>
        </w:rPr>
        <w:t>Comme il est primordial de conserver des homme/jour sur les analyses, p</w:t>
      </w:r>
      <w:r w:rsidRPr="00617D75">
        <w:rPr>
          <w:rFonts w:ascii="Garamond" w:hAnsi="Garamond"/>
        </w:rPr>
        <w:t xml:space="preserve">our les expertises non grisées, le CTS a convenu de : </w:t>
      </w:r>
    </w:p>
    <w:p w:rsidR="00DE763F" w:rsidRPr="00617D75" w:rsidRDefault="00DE763F" w:rsidP="00DE763F">
      <w:pPr>
        <w:pStyle w:val="Paragraphedeliste"/>
        <w:numPr>
          <w:ilvl w:val="0"/>
          <w:numId w:val="26"/>
        </w:numPr>
        <w:spacing w:after="200" w:line="276" w:lineRule="auto"/>
        <w:jc w:val="both"/>
        <w:rPr>
          <w:rFonts w:ascii="Garamond" w:hAnsi="Garamond"/>
        </w:rPr>
      </w:pPr>
      <w:r w:rsidRPr="00617D75">
        <w:rPr>
          <w:rFonts w:ascii="Garamond" w:hAnsi="Garamond"/>
        </w:rPr>
        <w:t>Faire passer le niveau de l’expertise de la catégorie senior à la catégorie junior, qu’il s’agisse d’une expertise internationale ou locale</w:t>
      </w:r>
    </w:p>
    <w:p w:rsidR="00DE763F" w:rsidRPr="00617D75" w:rsidRDefault="00DE763F" w:rsidP="00DE763F">
      <w:pPr>
        <w:pStyle w:val="Paragraphedeliste"/>
        <w:numPr>
          <w:ilvl w:val="0"/>
          <w:numId w:val="26"/>
        </w:numPr>
        <w:spacing w:after="200" w:line="276" w:lineRule="auto"/>
        <w:jc w:val="both"/>
        <w:rPr>
          <w:rFonts w:ascii="Garamond" w:hAnsi="Garamond"/>
        </w:rPr>
      </w:pPr>
      <w:r w:rsidRPr="00617D75">
        <w:rPr>
          <w:rFonts w:ascii="Garamond" w:hAnsi="Garamond"/>
        </w:rPr>
        <w:lastRenderedPageBreak/>
        <w:t>Affiner les TDR sur la durée d’homme/jour</w:t>
      </w:r>
      <w:r w:rsidR="00835A9A" w:rsidRPr="00617D75">
        <w:rPr>
          <w:rFonts w:ascii="Garamond" w:hAnsi="Garamond"/>
        </w:rPr>
        <w:t>, en particulier avec le Ministère des Transports.</w:t>
      </w:r>
    </w:p>
    <w:p w:rsidR="005D7D0D" w:rsidRDefault="00DE763F" w:rsidP="005D7D0D">
      <w:pPr>
        <w:pStyle w:val="Paragraphedeliste"/>
        <w:numPr>
          <w:ilvl w:val="0"/>
          <w:numId w:val="26"/>
        </w:numPr>
        <w:spacing w:after="200" w:line="276" w:lineRule="auto"/>
        <w:jc w:val="both"/>
        <w:rPr>
          <w:rFonts w:ascii="Garamond" w:hAnsi="Garamond"/>
        </w:rPr>
      </w:pPr>
      <w:r w:rsidRPr="005D7D0D">
        <w:rPr>
          <w:rFonts w:ascii="Garamond" w:hAnsi="Garamond"/>
        </w:rPr>
        <w:t xml:space="preserve">Discuter avec le Ministère du Tourisme et de la Hôtellerie de l’opportunité de conduire une enquête sur le tourisme actuellement </w:t>
      </w:r>
      <w:r w:rsidR="005D7D0D">
        <w:rPr>
          <w:rFonts w:ascii="Garamond" w:hAnsi="Garamond"/>
        </w:rPr>
        <w:t>compte tenu de la situation sécuritaire dans le pays ;</w:t>
      </w:r>
      <w:r w:rsidR="00593BCE">
        <w:rPr>
          <w:rFonts w:ascii="Garamond" w:hAnsi="Garamond"/>
        </w:rPr>
        <w:t>s</w:t>
      </w:r>
      <w:r w:rsidRPr="005D7D0D">
        <w:rPr>
          <w:rFonts w:ascii="Garamond" w:hAnsi="Garamond"/>
        </w:rPr>
        <w:t xml:space="preserve">’assurer que </w:t>
      </w:r>
      <w:r w:rsidR="00835A9A" w:rsidRPr="005D7D0D">
        <w:rPr>
          <w:rFonts w:ascii="Garamond" w:hAnsi="Garamond"/>
        </w:rPr>
        <w:t>le</w:t>
      </w:r>
      <w:r w:rsidR="00D71A4D" w:rsidRPr="005D7D0D">
        <w:rPr>
          <w:rFonts w:ascii="Garamond" w:hAnsi="Garamond"/>
        </w:rPr>
        <w:t xml:space="preserve"> carburant pour mener l</w:t>
      </w:r>
      <w:r w:rsidR="00835A9A" w:rsidRPr="005D7D0D">
        <w:rPr>
          <w:rFonts w:ascii="Garamond" w:hAnsi="Garamond"/>
        </w:rPr>
        <w:t xml:space="preserve">es </w:t>
      </w:r>
      <w:r w:rsidR="00D71A4D" w:rsidRPr="005D7D0D">
        <w:rPr>
          <w:rFonts w:ascii="Garamond" w:hAnsi="Garamond"/>
        </w:rPr>
        <w:t>enquête</w:t>
      </w:r>
      <w:r w:rsidR="00835A9A" w:rsidRPr="005D7D0D">
        <w:rPr>
          <w:rFonts w:ascii="Garamond" w:hAnsi="Garamond"/>
        </w:rPr>
        <w:t>s</w:t>
      </w:r>
      <w:r w:rsidR="00D71A4D" w:rsidRPr="005D7D0D">
        <w:rPr>
          <w:rFonts w:ascii="Garamond" w:hAnsi="Garamond"/>
        </w:rPr>
        <w:t xml:space="preserve"> </w:t>
      </w:r>
      <w:r w:rsidR="00835A9A" w:rsidRPr="005D7D0D">
        <w:rPr>
          <w:rFonts w:ascii="Garamond" w:hAnsi="Garamond"/>
        </w:rPr>
        <w:t xml:space="preserve">est bien pris en charge par le partenaire ; il serait par ailleurs bon d’inciter les DS à faire </w:t>
      </w:r>
      <w:r w:rsidR="00D71A4D" w:rsidRPr="005D7D0D">
        <w:rPr>
          <w:rFonts w:ascii="Garamond" w:hAnsi="Garamond"/>
        </w:rPr>
        <w:t>inscrire les coûts relatifs aux missions dans la loi des finances des do</w:t>
      </w:r>
      <w:r w:rsidR="00835A9A" w:rsidRPr="005D7D0D">
        <w:rPr>
          <w:rFonts w:ascii="Garamond" w:hAnsi="Garamond"/>
        </w:rPr>
        <w:t>tations annuelles par Ministère. L’INS</w:t>
      </w:r>
      <w:r w:rsidR="00D71A4D" w:rsidRPr="005D7D0D">
        <w:rPr>
          <w:rFonts w:ascii="Garamond" w:hAnsi="Garamond"/>
        </w:rPr>
        <w:t xml:space="preserve"> peut </w:t>
      </w:r>
      <w:r w:rsidR="00835A9A" w:rsidRPr="005D7D0D">
        <w:rPr>
          <w:rFonts w:ascii="Garamond" w:hAnsi="Garamond"/>
        </w:rPr>
        <w:t xml:space="preserve">également </w:t>
      </w:r>
      <w:r w:rsidR="00D71A4D" w:rsidRPr="005D7D0D">
        <w:rPr>
          <w:rFonts w:ascii="Garamond" w:hAnsi="Garamond"/>
        </w:rPr>
        <w:t xml:space="preserve">mettre à disposition </w:t>
      </w:r>
      <w:r w:rsidR="00835A9A" w:rsidRPr="005D7D0D">
        <w:rPr>
          <w:rFonts w:ascii="Garamond" w:hAnsi="Garamond"/>
        </w:rPr>
        <w:t xml:space="preserve">ses </w:t>
      </w:r>
      <w:r w:rsidR="00D71A4D" w:rsidRPr="005D7D0D">
        <w:rPr>
          <w:rFonts w:ascii="Garamond" w:hAnsi="Garamond"/>
        </w:rPr>
        <w:t>26 véhicules et 50 motos</w:t>
      </w:r>
      <w:r w:rsidR="005D7D0D">
        <w:rPr>
          <w:rFonts w:ascii="Garamond" w:hAnsi="Garamond"/>
        </w:rPr>
        <w:t> ;</w:t>
      </w:r>
    </w:p>
    <w:p w:rsidR="00D71A4D" w:rsidRPr="005D7D0D" w:rsidRDefault="005D7D0D" w:rsidP="005D7D0D">
      <w:pPr>
        <w:pStyle w:val="Paragraphedeliste"/>
        <w:numPr>
          <w:ilvl w:val="0"/>
          <w:numId w:val="26"/>
        </w:numPr>
        <w:spacing w:after="200" w:line="276" w:lineRule="auto"/>
        <w:jc w:val="both"/>
        <w:rPr>
          <w:rFonts w:ascii="Garamond" w:hAnsi="Garamond"/>
        </w:rPr>
      </w:pPr>
      <w:r>
        <w:rPr>
          <w:rFonts w:ascii="Garamond" w:hAnsi="Garamond"/>
        </w:rPr>
        <w:t xml:space="preserve">Une correspondance doit être adressée aux sectoriels par rapport aux besoins en carburants et autres besoins non éligibles pour le PASTAGEP pour la réalisation des enquêtes et autres activités nécessitant ces types de besoins. </w:t>
      </w:r>
    </w:p>
    <w:p w:rsidR="00D71A4D" w:rsidRPr="00617D75" w:rsidRDefault="00D71A4D" w:rsidP="002D2BD0">
      <w:pPr>
        <w:rPr>
          <w:rFonts w:ascii="Garamond" w:hAnsi="Garamond"/>
        </w:rPr>
      </w:pPr>
    </w:p>
    <w:p w:rsidR="00D71A4D" w:rsidRPr="00617D75" w:rsidRDefault="00D71A4D" w:rsidP="002D2BD0">
      <w:pPr>
        <w:rPr>
          <w:rFonts w:ascii="Garamond" w:hAnsi="Garamond"/>
        </w:rPr>
      </w:pPr>
    </w:p>
    <w:p w:rsidR="00D71A4D" w:rsidRPr="00617D75" w:rsidRDefault="00D71A4D" w:rsidP="002D2BD0">
      <w:pPr>
        <w:rPr>
          <w:rFonts w:ascii="Garamond" w:hAnsi="Garamond"/>
        </w:rPr>
      </w:pPr>
    </w:p>
    <w:p w:rsidR="00806B6C" w:rsidRPr="00617D75" w:rsidRDefault="00806B6C" w:rsidP="002D2BD0">
      <w:pPr>
        <w:rPr>
          <w:rFonts w:ascii="Garamond" w:hAnsi="Garamond"/>
          <w:b/>
        </w:rPr>
      </w:pPr>
      <w:r w:rsidRPr="00617D75">
        <w:rPr>
          <w:rFonts w:ascii="Garamond" w:hAnsi="Garamond"/>
          <w:b/>
        </w:rPr>
        <w:t>Président de séance</w:t>
      </w:r>
      <w:r w:rsidRPr="00617D75">
        <w:rPr>
          <w:rFonts w:ascii="Garamond" w:hAnsi="Garamond"/>
          <w:b/>
        </w:rPr>
        <w:tab/>
      </w:r>
      <w:r w:rsidRPr="00617D75">
        <w:rPr>
          <w:rFonts w:ascii="Garamond" w:hAnsi="Garamond"/>
          <w:b/>
        </w:rPr>
        <w:tab/>
      </w:r>
      <w:r w:rsidRPr="00617D75">
        <w:rPr>
          <w:rFonts w:ascii="Garamond" w:hAnsi="Garamond"/>
          <w:b/>
        </w:rPr>
        <w:tab/>
      </w:r>
      <w:r w:rsidRPr="00617D75">
        <w:rPr>
          <w:rFonts w:ascii="Garamond" w:hAnsi="Garamond"/>
          <w:b/>
        </w:rPr>
        <w:tab/>
        <w:t xml:space="preserve">    </w:t>
      </w:r>
      <w:r w:rsidRPr="00617D75">
        <w:rPr>
          <w:rFonts w:ascii="Garamond" w:hAnsi="Garamond"/>
          <w:b/>
        </w:rPr>
        <w:tab/>
        <w:t xml:space="preserve">         1</w:t>
      </w:r>
      <w:r w:rsidRPr="00617D75">
        <w:rPr>
          <w:rFonts w:ascii="Garamond" w:hAnsi="Garamond"/>
          <w:b/>
          <w:vertAlign w:val="superscript"/>
        </w:rPr>
        <w:t>er</w:t>
      </w:r>
      <w:r w:rsidRPr="00617D75">
        <w:rPr>
          <w:rFonts w:ascii="Garamond" w:hAnsi="Garamond"/>
          <w:b/>
        </w:rPr>
        <w:t xml:space="preserve"> Rapporteur</w:t>
      </w:r>
      <w:r w:rsidRPr="00617D75">
        <w:rPr>
          <w:rFonts w:ascii="Garamond" w:hAnsi="Garamond"/>
          <w:b/>
        </w:rPr>
        <w:tab/>
      </w:r>
      <w:r w:rsidRPr="00617D75">
        <w:rPr>
          <w:rFonts w:ascii="Garamond" w:hAnsi="Garamond"/>
          <w:b/>
        </w:rPr>
        <w:tab/>
      </w:r>
      <w:r w:rsidRPr="00617D75">
        <w:rPr>
          <w:rFonts w:ascii="Garamond" w:hAnsi="Garamond"/>
          <w:b/>
        </w:rPr>
        <w:tab/>
      </w:r>
      <w:r w:rsidRPr="00617D75">
        <w:rPr>
          <w:rFonts w:ascii="Garamond" w:hAnsi="Garamond"/>
          <w:b/>
        </w:rPr>
        <w:tab/>
      </w:r>
      <w:r w:rsidRPr="00617D75">
        <w:rPr>
          <w:rFonts w:ascii="Garamond" w:hAnsi="Garamond"/>
          <w:b/>
        </w:rPr>
        <w:tab/>
      </w:r>
      <w:r w:rsidRPr="00617D75">
        <w:rPr>
          <w:rFonts w:ascii="Garamond" w:hAnsi="Garamond"/>
          <w:b/>
        </w:rPr>
        <w:tab/>
        <w:t>2</w:t>
      </w:r>
      <w:r w:rsidRPr="00617D75">
        <w:rPr>
          <w:rFonts w:ascii="Garamond" w:hAnsi="Garamond"/>
          <w:b/>
          <w:vertAlign w:val="superscript"/>
        </w:rPr>
        <w:t>ème</w:t>
      </w:r>
      <w:r w:rsidRPr="00617D75">
        <w:rPr>
          <w:rFonts w:ascii="Garamond" w:hAnsi="Garamond"/>
          <w:b/>
        </w:rPr>
        <w:t xml:space="preserve"> Rapporteur</w:t>
      </w:r>
    </w:p>
    <w:p w:rsidR="004C189D" w:rsidRPr="00617D75" w:rsidRDefault="004C189D" w:rsidP="002D2BD0">
      <w:pPr>
        <w:rPr>
          <w:rFonts w:ascii="Garamond" w:hAnsi="Garamond"/>
          <w:b/>
        </w:rPr>
      </w:pPr>
    </w:p>
    <w:p w:rsidR="004C189D" w:rsidRDefault="004C189D" w:rsidP="002D2BD0">
      <w:pPr>
        <w:rPr>
          <w:rFonts w:ascii="Garamond" w:hAnsi="Garamond"/>
          <w:b/>
        </w:rPr>
      </w:pPr>
    </w:p>
    <w:p w:rsidR="00617D75" w:rsidRDefault="00617D75" w:rsidP="002D2BD0">
      <w:pPr>
        <w:rPr>
          <w:rFonts w:ascii="Garamond" w:hAnsi="Garamond"/>
          <w:b/>
        </w:rPr>
      </w:pPr>
    </w:p>
    <w:p w:rsidR="00617D75" w:rsidRDefault="00617D75" w:rsidP="002D2BD0">
      <w:pPr>
        <w:rPr>
          <w:rFonts w:ascii="Garamond" w:hAnsi="Garamond"/>
          <w:b/>
        </w:rPr>
      </w:pPr>
    </w:p>
    <w:p w:rsidR="00617D75" w:rsidRPr="00617D75" w:rsidRDefault="00617D75" w:rsidP="002D2BD0">
      <w:pPr>
        <w:rPr>
          <w:rFonts w:ascii="Garamond" w:hAnsi="Garamond"/>
          <w:b/>
        </w:rPr>
      </w:pPr>
    </w:p>
    <w:p w:rsidR="00FC7009" w:rsidRDefault="004C189D" w:rsidP="00617D75">
      <w:r w:rsidRPr="00617D75">
        <w:rPr>
          <w:rFonts w:ascii="Garamond" w:hAnsi="Garamond"/>
          <w:b/>
        </w:rPr>
        <w:t>Ibrahim SOUMAILA</w:t>
      </w:r>
      <w:r w:rsidRPr="00617D75">
        <w:rPr>
          <w:rFonts w:ascii="Garamond" w:hAnsi="Garamond"/>
          <w:b/>
        </w:rPr>
        <w:tab/>
      </w:r>
      <w:r w:rsidRPr="00617D75">
        <w:rPr>
          <w:rFonts w:ascii="Garamond" w:hAnsi="Garamond"/>
          <w:b/>
        </w:rPr>
        <w:tab/>
      </w:r>
      <w:r w:rsidRPr="00617D75">
        <w:rPr>
          <w:rFonts w:ascii="Garamond" w:hAnsi="Garamond"/>
          <w:b/>
        </w:rPr>
        <w:tab/>
      </w:r>
      <w:r w:rsidRPr="00617D75">
        <w:rPr>
          <w:rFonts w:ascii="Garamond" w:hAnsi="Garamond"/>
          <w:b/>
        </w:rPr>
        <w:tab/>
        <w:t xml:space="preserve">         </w:t>
      </w:r>
      <w:r w:rsidR="00F17D6C" w:rsidRPr="00617D75">
        <w:rPr>
          <w:rFonts w:ascii="Garamond" w:hAnsi="Garamond"/>
          <w:b/>
        </w:rPr>
        <w:t>Estelle DULUC</w:t>
      </w:r>
      <w:r w:rsidR="008F4FAF" w:rsidRPr="00617D75">
        <w:rPr>
          <w:rFonts w:ascii="Garamond" w:hAnsi="Garamond"/>
          <w:b/>
        </w:rPr>
        <w:tab/>
      </w:r>
      <w:r w:rsidR="008F4FAF" w:rsidRPr="00617D75">
        <w:rPr>
          <w:rFonts w:ascii="Garamond" w:hAnsi="Garamond"/>
          <w:b/>
        </w:rPr>
        <w:tab/>
      </w:r>
      <w:r w:rsidR="008F4FAF" w:rsidRPr="00617D75">
        <w:rPr>
          <w:rFonts w:ascii="Garamond" w:hAnsi="Garamond"/>
          <w:b/>
        </w:rPr>
        <w:tab/>
      </w:r>
      <w:r w:rsidR="008F4FAF" w:rsidRPr="00617D75">
        <w:rPr>
          <w:rFonts w:ascii="Garamond" w:hAnsi="Garamond"/>
          <w:b/>
        </w:rPr>
        <w:tab/>
      </w:r>
      <w:r w:rsidR="008F4FAF" w:rsidRPr="00617D75">
        <w:rPr>
          <w:rFonts w:ascii="Garamond" w:hAnsi="Garamond"/>
          <w:b/>
        </w:rPr>
        <w:tab/>
      </w:r>
      <w:proofErr w:type="spellStart"/>
      <w:r w:rsidR="00F17D6C" w:rsidRPr="00617D75">
        <w:rPr>
          <w:rFonts w:ascii="Garamond" w:hAnsi="Garamond"/>
          <w:b/>
        </w:rPr>
        <w:t>Ousseini</w:t>
      </w:r>
      <w:proofErr w:type="spellEnd"/>
      <w:r w:rsidR="00F17D6C" w:rsidRPr="00617D75">
        <w:rPr>
          <w:rFonts w:ascii="Garamond" w:hAnsi="Garamond"/>
          <w:b/>
        </w:rPr>
        <w:t xml:space="preserve"> HAMIDOU</w:t>
      </w:r>
      <w:r w:rsidR="00632E2F">
        <w:t xml:space="preserve"> </w:t>
      </w:r>
      <w:r w:rsidR="009B7DB4">
        <w:t xml:space="preserve"> </w:t>
      </w:r>
    </w:p>
    <w:p w:rsidR="00617D75" w:rsidRDefault="00617D75">
      <w:pPr>
        <w:rPr>
          <w:b/>
        </w:rPr>
      </w:pPr>
      <w:r>
        <w:rPr>
          <w:b/>
        </w:rPr>
        <w:br w:type="page"/>
      </w:r>
    </w:p>
    <w:p w:rsidR="00617D75" w:rsidRDefault="00617D75" w:rsidP="00374583">
      <w:pPr>
        <w:jc w:val="center"/>
        <w:rPr>
          <w:rFonts w:ascii="Garamond" w:hAnsi="Garamond"/>
          <w:b/>
          <w:sz w:val="28"/>
          <w:szCs w:val="28"/>
        </w:rPr>
      </w:pPr>
      <w:r w:rsidRPr="00617D75">
        <w:rPr>
          <w:rFonts w:ascii="Garamond" w:hAnsi="Garamond"/>
          <w:b/>
          <w:sz w:val="28"/>
          <w:szCs w:val="28"/>
        </w:rPr>
        <w:lastRenderedPageBreak/>
        <w:t xml:space="preserve">Annexe 1 : Mobilisation de l’expertise </w:t>
      </w:r>
      <w:r w:rsidRPr="00617D75">
        <w:rPr>
          <w:rFonts w:ascii="Garamond" w:hAnsi="Garamond" w:cs="Arial"/>
          <w:b/>
          <w:sz w:val="28"/>
          <w:szCs w:val="28"/>
        </w:rPr>
        <w:t>au 11/07/2013</w:t>
      </w:r>
    </w:p>
    <w:tbl>
      <w:tblPr>
        <w:tblW w:w="14530" w:type="dxa"/>
        <w:jc w:val="center"/>
        <w:tblInd w:w="-650" w:type="dxa"/>
        <w:tblCellMar>
          <w:left w:w="70" w:type="dxa"/>
          <w:right w:w="70" w:type="dxa"/>
        </w:tblCellMar>
        <w:tblLook w:val="04A0" w:firstRow="1" w:lastRow="0" w:firstColumn="1" w:lastColumn="0" w:noHBand="0" w:noVBand="1"/>
      </w:tblPr>
      <w:tblGrid>
        <w:gridCol w:w="8317"/>
        <w:gridCol w:w="541"/>
        <w:gridCol w:w="592"/>
        <w:gridCol w:w="813"/>
        <w:gridCol w:w="592"/>
        <w:gridCol w:w="1885"/>
        <w:gridCol w:w="1790"/>
      </w:tblGrid>
      <w:tr w:rsidR="00D71A4D" w:rsidTr="00617D75">
        <w:trPr>
          <w:trHeight w:val="255"/>
          <w:jc w:val="center"/>
        </w:trPr>
        <w:tc>
          <w:tcPr>
            <w:tcW w:w="83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1A4D" w:rsidRDefault="00D71A4D" w:rsidP="00D71A4D">
            <w:pPr>
              <w:rPr>
                <w:rFonts w:ascii="Arial" w:hAnsi="Arial" w:cs="Arial"/>
                <w:sz w:val="20"/>
                <w:szCs w:val="20"/>
              </w:rPr>
            </w:pPr>
            <w:r>
              <w:rPr>
                <w:rFonts w:ascii="Arial" w:hAnsi="Arial" w:cs="Arial"/>
                <w:sz w:val="20"/>
                <w:szCs w:val="20"/>
              </w:rPr>
              <w:t> </w:t>
            </w:r>
          </w:p>
        </w:tc>
        <w:tc>
          <w:tcPr>
            <w:tcW w:w="2538" w:type="dxa"/>
            <w:gridSpan w:val="4"/>
            <w:tcBorders>
              <w:top w:val="single" w:sz="4" w:space="0" w:color="auto"/>
              <w:left w:val="nil"/>
              <w:bottom w:val="single" w:sz="4" w:space="0" w:color="auto"/>
              <w:right w:val="single" w:sz="4" w:space="0" w:color="auto"/>
            </w:tcBorders>
            <w:shd w:val="clear" w:color="auto" w:fill="auto"/>
            <w:noWrap/>
            <w:vAlign w:val="bottom"/>
            <w:hideMark/>
          </w:tcPr>
          <w:p w:rsidR="00D71A4D" w:rsidRDefault="00D71A4D" w:rsidP="00D71A4D">
            <w:pPr>
              <w:jc w:val="center"/>
              <w:rPr>
                <w:rFonts w:ascii="Arial" w:hAnsi="Arial" w:cs="Arial"/>
                <w:color w:val="000000"/>
                <w:sz w:val="20"/>
                <w:szCs w:val="20"/>
              </w:rPr>
            </w:pPr>
            <w:r>
              <w:rPr>
                <w:rFonts w:ascii="Arial" w:hAnsi="Arial" w:cs="Arial"/>
                <w:color w:val="000000"/>
                <w:sz w:val="20"/>
                <w:szCs w:val="20"/>
              </w:rPr>
              <w:t>Expertise</w:t>
            </w:r>
          </w:p>
        </w:tc>
        <w:tc>
          <w:tcPr>
            <w:tcW w:w="3675" w:type="dxa"/>
            <w:gridSpan w:val="2"/>
            <w:tcBorders>
              <w:top w:val="single" w:sz="4" w:space="0" w:color="auto"/>
              <w:left w:val="nil"/>
              <w:bottom w:val="single" w:sz="4" w:space="0" w:color="auto"/>
              <w:right w:val="single" w:sz="4" w:space="0" w:color="auto"/>
            </w:tcBorders>
            <w:shd w:val="clear" w:color="auto" w:fill="auto"/>
            <w:noWrap/>
            <w:vAlign w:val="bottom"/>
            <w:hideMark/>
          </w:tcPr>
          <w:p w:rsidR="00D71A4D" w:rsidRDefault="00D71A4D" w:rsidP="00D71A4D">
            <w:pPr>
              <w:jc w:val="center"/>
              <w:rPr>
                <w:rFonts w:ascii="Arial" w:hAnsi="Arial" w:cs="Arial"/>
                <w:b/>
                <w:bCs/>
                <w:color w:val="000000"/>
                <w:sz w:val="20"/>
                <w:szCs w:val="20"/>
              </w:rPr>
            </w:pPr>
            <w:r>
              <w:rPr>
                <w:rFonts w:ascii="Arial" w:hAnsi="Arial" w:cs="Arial"/>
                <w:b/>
                <w:bCs/>
                <w:color w:val="000000"/>
                <w:sz w:val="20"/>
                <w:szCs w:val="20"/>
              </w:rPr>
              <w:t xml:space="preserve"> Coût de la mission </w:t>
            </w:r>
          </w:p>
        </w:tc>
      </w:tr>
      <w:tr w:rsidR="00D71A4D" w:rsidTr="00617D75">
        <w:trPr>
          <w:trHeight w:val="29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b/>
                <w:bCs/>
              </w:rPr>
            </w:pPr>
            <w:r>
              <w:rPr>
                <w:rFonts w:ascii="Arial" w:hAnsi="Arial" w:cs="Arial"/>
                <w:b/>
                <w:bCs/>
              </w:rPr>
              <w:t>MISSIONS programmées, en cours ou réalisées</w:t>
            </w:r>
          </w:p>
        </w:tc>
        <w:tc>
          <w:tcPr>
            <w:tcW w:w="541" w:type="dxa"/>
            <w:tcBorders>
              <w:top w:val="nil"/>
              <w:left w:val="nil"/>
              <w:bottom w:val="single" w:sz="4" w:space="0" w:color="auto"/>
              <w:right w:val="single" w:sz="4" w:space="0" w:color="auto"/>
            </w:tcBorders>
            <w:shd w:val="clear" w:color="auto" w:fill="auto"/>
            <w:vAlign w:val="bottom"/>
            <w:hideMark/>
          </w:tcPr>
          <w:p w:rsidR="00D71A4D" w:rsidRDefault="00D71A4D" w:rsidP="00D71A4D">
            <w:pPr>
              <w:rPr>
                <w:rFonts w:ascii="Arial" w:hAnsi="Arial" w:cs="Arial"/>
                <w:b/>
                <w:bCs/>
                <w:sz w:val="20"/>
                <w:szCs w:val="20"/>
              </w:rPr>
            </w:pPr>
            <w:r>
              <w:rPr>
                <w:rFonts w:ascii="Arial" w:hAnsi="Arial" w:cs="Arial"/>
                <w:b/>
                <w:bCs/>
                <w:sz w:val="20"/>
                <w:szCs w:val="20"/>
              </w:rPr>
              <w:t>IC1</w:t>
            </w:r>
          </w:p>
        </w:tc>
        <w:tc>
          <w:tcPr>
            <w:tcW w:w="592" w:type="dxa"/>
            <w:tcBorders>
              <w:top w:val="nil"/>
              <w:left w:val="nil"/>
              <w:bottom w:val="single" w:sz="4" w:space="0" w:color="auto"/>
              <w:right w:val="single" w:sz="4" w:space="0" w:color="auto"/>
            </w:tcBorders>
            <w:shd w:val="clear" w:color="auto" w:fill="auto"/>
            <w:vAlign w:val="bottom"/>
            <w:hideMark/>
          </w:tcPr>
          <w:p w:rsidR="00D71A4D" w:rsidRDefault="00D71A4D" w:rsidP="00D71A4D">
            <w:pPr>
              <w:rPr>
                <w:rFonts w:ascii="Arial" w:hAnsi="Arial" w:cs="Arial"/>
                <w:b/>
                <w:bCs/>
                <w:sz w:val="20"/>
                <w:szCs w:val="20"/>
              </w:rPr>
            </w:pPr>
            <w:r>
              <w:rPr>
                <w:rFonts w:ascii="Arial" w:hAnsi="Arial" w:cs="Arial"/>
                <w:b/>
                <w:bCs/>
                <w:sz w:val="20"/>
                <w:szCs w:val="20"/>
              </w:rPr>
              <w:t>IC2</w:t>
            </w:r>
          </w:p>
        </w:tc>
        <w:tc>
          <w:tcPr>
            <w:tcW w:w="813" w:type="dxa"/>
            <w:tcBorders>
              <w:top w:val="nil"/>
              <w:left w:val="nil"/>
              <w:bottom w:val="single" w:sz="4" w:space="0" w:color="auto"/>
              <w:right w:val="single" w:sz="4" w:space="0" w:color="auto"/>
            </w:tcBorders>
            <w:shd w:val="clear" w:color="auto" w:fill="auto"/>
            <w:vAlign w:val="bottom"/>
            <w:hideMark/>
          </w:tcPr>
          <w:p w:rsidR="00D71A4D" w:rsidRDefault="00D71A4D" w:rsidP="00D71A4D">
            <w:pPr>
              <w:rPr>
                <w:rFonts w:ascii="Arial" w:hAnsi="Arial" w:cs="Arial"/>
                <w:b/>
                <w:bCs/>
                <w:sz w:val="20"/>
                <w:szCs w:val="20"/>
              </w:rPr>
            </w:pPr>
            <w:r>
              <w:rPr>
                <w:rFonts w:ascii="Arial" w:hAnsi="Arial" w:cs="Arial"/>
                <w:b/>
                <w:bCs/>
                <w:sz w:val="20"/>
                <w:szCs w:val="20"/>
              </w:rPr>
              <w:t>LC1</w:t>
            </w:r>
          </w:p>
        </w:tc>
        <w:tc>
          <w:tcPr>
            <w:tcW w:w="592" w:type="dxa"/>
            <w:tcBorders>
              <w:top w:val="nil"/>
              <w:left w:val="nil"/>
              <w:bottom w:val="single" w:sz="4" w:space="0" w:color="auto"/>
              <w:right w:val="single" w:sz="4" w:space="0" w:color="auto"/>
            </w:tcBorders>
            <w:shd w:val="clear" w:color="auto" w:fill="auto"/>
            <w:vAlign w:val="bottom"/>
            <w:hideMark/>
          </w:tcPr>
          <w:p w:rsidR="00D71A4D" w:rsidRDefault="00D71A4D" w:rsidP="00D71A4D">
            <w:pPr>
              <w:rPr>
                <w:rFonts w:ascii="Arial" w:hAnsi="Arial" w:cs="Arial"/>
                <w:b/>
                <w:bCs/>
                <w:sz w:val="20"/>
                <w:szCs w:val="20"/>
              </w:rPr>
            </w:pPr>
            <w:r>
              <w:rPr>
                <w:rFonts w:ascii="Arial" w:hAnsi="Arial" w:cs="Arial"/>
                <w:b/>
                <w:bCs/>
                <w:sz w:val="20"/>
                <w:szCs w:val="20"/>
              </w:rPr>
              <w:t>LC2</w:t>
            </w:r>
          </w:p>
        </w:tc>
        <w:tc>
          <w:tcPr>
            <w:tcW w:w="1885" w:type="dxa"/>
            <w:tcBorders>
              <w:top w:val="nil"/>
              <w:left w:val="nil"/>
              <w:bottom w:val="single" w:sz="4" w:space="0" w:color="auto"/>
              <w:right w:val="single" w:sz="4" w:space="0" w:color="auto"/>
            </w:tcBorders>
            <w:shd w:val="clear" w:color="auto" w:fill="auto"/>
            <w:vAlign w:val="bottom"/>
            <w:hideMark/>
          </w:tcPr>
          <w:p w:rsidR="00D71A4D" w:rsidRDefault="00D71A4D" w:rsidP="00D71A4D">
            <w:pPr>
              <w:rPr>
                <w:rFonts w:ascii="Arial" w:hAnsi="Arial" w:cs="Arial"/>
                <w:b/>
                <w:bCs/>
                <w:sz w:val="20"/>
                <w:szCs w:val="20"/>
              </w:rPr>
            </w:pPr>
            <w:r>
              <w:rPr>
                <w:rFonts w:ascii="Arial" w:hAnsi="Arial" w:cs="Arial"/>
                <w:b/>
                <w:bCs/>
                <w:sz w:val="20"/>
                <w:szCs w:val="20"/>
              </w:rPr>
              <w:t xml:space="preserve">  € </w:t>
            </w:r>
          </w:p>
        </w:tc>
        <w:tc>
          <w:tcPr>
            <w:tcW w:w="1790" w:type="dxa"/>
            <w:tcBorders>
              <w:top w:val="nil"/>
              <w:left w:val="nil"/>
              <w:bottom w:val="single" w:sz="4" w:space="0" w:color="auto"/>
              <w:right w:val="single" w:sz="4" w:space="0" w:color="auto"/>
            </w:tcBorders>
            <w:shd w:val="clear" w:color="auto" w:fill="auto"/>
            <w:vAlign w:val="bottom"/>
            <w:hideMark/>
          </w:tcPr>
          <w:p w:rsidR="00D71A4D" w:rsidRDefault="00D71A4D" w:rsidP="00D71A4D">
            <w:pPr>
              <w:rPr>
                <w:rFonts w:ascii="Arial" w:hAnsi="Arial" w:cs="Arial"/>
                <w:b/>
                <w:bCs/>
                <w:sz w:val="20"/>
                <w:szCs w:val="20"/>
              </w:rPr>
            </w:pPr>
            <w:r>
              <w:rPr>
                <w:rFonts w:ascii="Arial" w:hAnsi="Arial" w:cs="Arial"/>
                <w:b/>
                <w:bCs/>
                <w:sz w:val="20"/>
                <w:szCs w:val="20"/>
              </w:rPr>
              <w:t xml:space="preserve"> FCFA </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TDR01 Organisation du 4ème RGPH du Niger</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30</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225</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125 250,00 €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82 158 614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TDR02 Evaluation de la SNDS1 et proposition de la SNDS2</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20</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8 000,00 €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5 247 656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TDR03 Elaboration d'un plan de communication et de sensibilisation </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21</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15 750,00 €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10 331 323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TDR04 Evaluation, actualisation et mise en </w:t>
            </w:r>
            <w:proofErr w:type="spellStart"/>
            <w:r>
              <w:rPr>
                <w:rFonts w:ascii="Arial" w:hAnsi="Arial" w:cs="Arial"/>
                <w:color w:val="000000"/>
                <w:sz w:val="20"/>
                <w:szCs w:val="20"/>
              </w:rPr>
              <w:t>oeuvre</w:t>
            </w:r>
            <w:proofErr w:type="spellEnd"/>
            <w:r>
              <w:rPr>
                <w:rFonts w:ascii="Arial" w:hAnsi="Arial" w:cs="Arial"/>
                <w:color w:val="000000"/>
                <w:sz w:val="20"/>
                <w:szCs w:val="20"/>
              </w:rPr>
              <w:t xml:space="preserve"> du Schéma Directeur informatique</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35</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45</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59 125,00 €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38 783 458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TDR05 Amélioration du réseau LINUX</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15</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3 375,00 €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2 213 855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TDR06 Analyse d'impact des politiques économiques et sociales</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35 250,00 €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23 122 484 XOF</w:t>
            </w:r>
          </w:p>
        </w:tc>
      </w:tr>
      <w:tr w:rsidR="00D71A4D" w:rsidTr="00617D75">
        <w:trPr>
          <w:trHeight w:val="510"/>
          <w:jc w:val="center"/>
        </w:trPr>
        <w:tc>
          <w:tcPr>
            <w:tcW w:w="8317" w:type="dxa"/>
            <w:tcBorders>
              <w:top w:val="nil"/>
              <w:left w:val="single" w:sz="4" w:space="0" w:color="auto"/>
              <w:bottom w:val="single" w:sz="4" w:space="0" w:color="auto"/>
              <w:right w:val="single" w:sz="4" w:space="0" w:color="auto"/>
            </w:tcBorders>
            <w:shd w:val="clear" w:color="000000" w:fill="D9D9D9"/>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TDR07 Elaboration d'un plan stratégique de développement du SS des mines </w:t>
            </w:r>
            <w:r>
              <w:rPr>
                <w:rFonts w:ascii="Arial" w:hAnsi="Arial" w:cs="Arial"/>
                <w:color w:val="000000"/>
                <w:sz w:val="20"/>
                <w:szCs w:val="20"/>
              </w:rPr>
              <w:br/>
              <w:t>et du développement industriel</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50</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20 000,00 €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13 119 140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TDR08 Analyses prospectives énergétiques du Niger</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33</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38 775,00 €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25 434 733 XOF</w:t>
            </w:r>
          </w:p>
        </w:tc>
      </w:tr>
      <w:tr w:rsidR="00D71A4D" w:rsidTr="00617D75">
        <w:trPr>
          <w:trHeight w:val="285"/>
          <w:jc w:val="center"/>
        </w:trPr>
        <w:tc>
          <w:tcPr>
            <w:tcW w:w="8317" w:type="dxa"/>
            <w:tcBorders>
              <w:top w:val="nil"/>
              <w:left w:val="single" w:sz="4" w:space="0" w:color="auto"/>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TDR09 Elaboration d'une stratégie de collecte statistique du secteur de la justice</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835A9A" w:rsidP="00D71A4D">
            <w:pPr>
              <w:rPr>
                <w:rFonts w:ascii="Arial" w:hAnsi="Arial" w:cs="Arial"/>
                <w:color w:val="000000"/>
                <w:sz w:val="20"/>
                <w:szCs w:val="20"/>
              </w:rPr>
            </w:pPr>
            <w:r w:rsidRPr="00835A9A">
              <w:rPr>
                <w:rFonts w:ascii="Garamond" w:hAnsi="Garamond"/>
                <w:b/>
                <w:color w:val="C00000"/>
                <w:sz w:val="48"/>
                <w:szCs w:val="48"/>
              </w:rPr>
              <w:sym w:font="Wingdings 3" w:char="F061"/>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45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835A9A" w:rsidP="00D71A4D">
            <w:pPr>
              <w:rPr>
                <w:rFonts w:ascii="Arial" w:hAnsi="Arial" w:cs="Arial"/>
                <w:color w:val="000000"/>
                <w:sz w:val="20"/>
                <w:szCs w:val="20"/>
              </w:rPr>
            </w:pPr>
            <w:r w:rsidRPr="00835A9A">
              <w:rPr>
                <w:rFonts w:ascii="Garamond" w:hAnsi="Garamond"/>
                <w:b/>
                <w:color w:val="C00000"/>
                <w:sz w:val="48"/>
                <w:szCs w:val="48"/>
              </w:rPr>
              <w:sym w:font="Wingdings 3" w:char="F061"/>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59 125,00 €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38 783 458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TDR10 Annuaire statistique de l'enseignement supérieur</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18</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13 500,00 €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8 855 420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TDR11 Mise en place d'une </w:t>
            </w:r>
            <w:proofErr w:type="spellStart"/>
            <w:r>
              <w:rPr>
                <w:rFonts w:ascii="Arial" w:hAnsi="Arial" w:cs="Arial"/>
                <w:color w:val="000000"/>
                <w:sz w:val="20"/>
                <w:szCs w:val="20"/>
              </w:rPr>
              <w:t>bbd</w:t>
            </w:r>
            <w:proofErr w:type="spellEnd"/>
            <w:r>
              <w:rPr>
                <w:rFonts w:ascii="Arial" w:hAnsi="Arial" w:cs="Arial"/>
                <w:color w:val="000000"/>
                <w:sz w:val="20"/>
                <w:szCs w:val="20"/>
              </w:rPr>
              <w:t xml:space="preserve"> sur les accidents de la route au Niger</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75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835A9A" w:rsidP="00D71A4D">
            <w:pPr>
              <w:rPr>
                <w:rFonts w:ascii="Arial" w:hAnsi="Arial" w:cs="Arial"/>
                <w:color w:val="000000"/>
                <w:sz w:val="20"/>
                <w:szCs w:val="20"/>
              </w:rPr>
            </w:pPr>
            <w:r w:rsidRPr="00835A9A">
              <w:rPr>
                <w:rFonts w:ascii="Garamond" w:hAnsi="Garamond"/>
                <w:b/>
                <w:color w:val="C00000"/>
                <w:sz w:val="48"/>
                <w:szCs w:val="48"/>
              </w:rPr>
              <w:sym w:font="Wingdings 3" w:char="F061"/>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75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835A9A" w:rsidP="00D71A4D">
            <w:pPr>
              <w:rPr>
                <w:rFonts w:ascii="Arial" w:hAnsi="Arial" w:cs="Arial"/>
                <w:color w:val="000000"/>
                <w:sz w:val="20"/>
                <w:szCs w:val="20"/>
              </w:rPr>
            </w:pPr>
            <w:r w:rsidRPr="00835A9A">
              <w:rPr>
                <w:rFonts w:ascii="Garamond" w:hAnsi="Garamond"/>
                <w:b/>
                <w:color w:val="C00000"/>
                <w:sz w:val="48"/>
                <w:szCs w:val="48"/>
              </w:rPr>
              <w:sym w:font="Wingdings 3" w:char="F061"/>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118 125,00 €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77 484 921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TDR12 Enquête nationale sur le tourisme et l'hôtellerie</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835A9A" w:rsidP="00D71A4D">
            <w:pPr>
              <w:rPr>
                <w:rFonts w:ascii="Arial" w:hAnsi="Arial" w:cs="Arial"/>
                <w:color w:val="000000"/>
                <w:sz w:val="20"/>
                <w:szCs w:val="20"/>
              </w:rPr>
            </w:pPr>
            <w:r w:rsidRPr="00835A9A">
              <w:rPr>
                <w:rFonts w:ascii="Garamond" w:hAnsi="Garamond"/>
                <w:b/>
                <w:color w:val="C00000"/>
                <w:sz w:val="48"/>
                <w:szCs w:val="48"/>
              </w:rPr>
              <w:sym w:font="Wingdings 3" w:char="F061"/>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85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835A9A" w:rsidP="00D71A4D">
            <w:pPr>
              <w:rPr>
                <w:rFonts w:ascii="Arial" w:hAnsi="Arial" w:cs="Arial"/>
                <w:color w:val="000000"/>
                <w:sz w:val="20"/>
                <w:szCs w:val="20"/>
              </w:rPr>
            </w:pPr>
            <w:r w:rsidRPr="00835A9A">
              <w:rPr>
                <w:rFonts w:ascii="Garamond" w:hAnsi="Garamond"/>
                <w:b/>
                <w:color w:val="C00000"/>
                <w:sz w:val="48"/>
                <w:szCs w:val="48"/>
              </w:rPr>
              <w:sym w:font="Wingdings 3" w:char="F061"/>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69 250,00 €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45 425 022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TDR13 Appui à la réalisation de l'Enquête post-censitaire</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40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55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69 000,00 €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45 261 033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TDR14 Appui à la rédaction du rapport sur le dénombrement du 4ème RGPH</w:t>
            </w:r>
          </w:p>
        </w:tc>
        <w:tc>
          <w:tcPr>
            <w:tcW w:w="541"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17</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27</w:t>
            </w:r>
          </w:p>
        </w:tc>
        <w:tc>
          <w:tcPr>
            <w:tcW w:w="592"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30 775,00 € </w:t>
            </w:r>
          </w:p>
        </w:tc>
        <w:tc>
          <w:tcPr>
            <w:tcW w:w="1790" w:type="dxa"/>
            <w:tcBorders>
              <w:top w:val="nil"/>
              <w:left w:val="nil"/>
              <w:bottom w:val="single" w:sz="4" w:space="0" w:color="auto"/>
              <w:right w:val="single" w:sz="4" w:space="0" w:color="auto"/>
            </w:tcBorders>
            <w:shd w:val="clear" w:color="000000" w:fill="D9D9D9"/>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20 187 077 XOF</w:t>
            </w:r>
          </w:p>
        </w:tc>
      </w:tr>
      <w:tr w:rsidR="00D71A4D" w:rsidTr="00617D75">
        <w:trPr>
          <w:trHeight w:val="114"/>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rPr>
                <w:rFonts w:ascii="Arial" w:hAnsi="Arial" w:cs="Arial"/>
                <w:sz w:val="20"/>
                <w:szCs w:val="20"/>
              </w:rPr>
            </w:pPr>
            <w:r>
              <w:rPr>
                <w:rFonts w:ascii="Arial" w:hAnsi="Arial" w:cs="Arial"/>
                <w:sz w:val="20"/>
                <w:szCs w:val="20"/>
              </w:rPr>
              <w:t> </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r>
      <w:tr w:rsidR="00D71A4D" w:rsidTr="00617D75">
        <w:trPr>
          <w:trHeight w:val="31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b/>
                <w:bCs/>
              </w:rPr>
            </w:pPr>
            <w:r>
              <w:rPr>
                <w:rFonts w:ascii="Arial" w:hAnsi="Arial" w:cs="Arial"/>
                <w:b/>
                <w:bCs/>
              </w:rPr>
              <w:t>Total</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325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39</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627</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15</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b/>
                <w:bCs/>
                <w:color w:val="000000"/>
              </w:rPr>
            </w:pPr>
            <w:r>
              <w:rPr>
                <w:rFonts w:ascii="Arial" w:hAnsi="Arial" w:cs="Arial"/>
                <w:b/>
                <w:bCs/>
                <w:color w:val="000000"/>
              </w:rPr>
              <w:t xml:space="preserve">  665 300,00 €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sz w:val="20"/>
                <w:szCs w:val="20"/>
              </w:rPr>
            </w:pPr>
            <w:r>
              <w:rPr>
                <w:rFonts w:ascii="Arial" w:hAnsi="Arial" w:cs="Arial"/>
                <w:b/>
                <w:bCs/>
                <w:color w:val="000000"/>
                <w:sz w:val="20"/>
                <w:szCs w:val="20"/>
              </w:rPr>
              <w:t>436 408 192 XOF</w:t>
            </w:r>
          </w:p>
        </w:tc>
      </w:tr>
      <w:tr w:rsidR="00D71A4D" w:rsidTr="00617D75">
        <w:trPr>
          <w:trHeight w:val="167"/>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sz w:val="20"/>
                <w:szCs w:val="20"/>
              </w:rPr>
            </w:pPr>
            <w:r>
              <w:rPr>
                <w:rFonts w:ascii="Arial" w:hAnsi="Arial" w:cs="Arial"/>
                <w:sz w:val="20"/>
                <w:szCs w:val="20"/>
              </w:rPr>
              <w:t>Disponible au contrat</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650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350</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700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800</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1 486 250,00 €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974 916 091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sz w:val="20"/>
                <w:szCs w:val="20"/>
              </w:rPr>
            </w:pPr>
            <w:r>
              <w:rPr>
                <w:rFonts w:ascii="Arial" w:hAnsi="Arial" w:cs="Arial"/>
                <w:sz w:val="20"/>
                <w:szCs w:val="20"/>
              </w:rPr>
              <w:t>restant disponible</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325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311</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73</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785</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820 950,00 €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538 507 899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sz w:val="20"/>
                <w:szCs w:val="20"/>
              </w:rPr>
            </w:pPr>
            <w:r>
              <w:rPr>
                <w:rFonts w:ascii="Arial" w:hAnsi="Arial" w:cs="Arial"/>
                <w:sz w:val="20"/>
                <w:szCs w:val="20"/>
              </w:rPr>
              <w:t>taux de consommation</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50%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11%</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90%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r>
      <w:tr w:rsidR="00D71A4D" w:rsidTr="00617D75">
        <w:trPr>
          <w:trHeight w:val="97"/>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sz w:val="20"/>
                <w:szCs w:val="20"/>
              </w:rPr>
            </w:pPr>
            <w:r>
              <w:rPr>
                <w:rFonts w:ascii="Arial" w:hAnsi="Arial" w:cs="Arial"/>
                <w:sz w:val="20"/>
                <w:szCs w:val="20"/>
              </w:rPr>
              <w:t> </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r>
      <w:tr w:rsidR="00D71A4D" w:rsidTr="00617D75">
        <w:trPr>
          <w:trHeight w:val="31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b/>
                <w:bCs/>
              </w:rPr>
            </w:pPr>
            <w:r>
              <w:rPr>
                <w:rFonts w:ascii="Arial" w:hAnsi="Arial" w:cs="Arial"/>
                <w:b/>
                <w:bCs/>
              </w:rPr>
              <w:t>TDR nécessitant la présentation de CV</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b/>
                <w:bCs/>
                <w:color w:val="000000"/>
              </w:rPr>
            </w:pPr>
            <w:r>
              <w:rPr>
                <w:rFonts w:ascii="Arial" w:hAnsi="Arial" w:cs="Arial"/>
                <w:b/>
                <w:bCs/>
                <w:color w:val="00000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b/>
                <w:bCs/>
                <w:color w:val="000000"/>
              </w:rPr>
            </w:pPr>
            <w:r>
              <w:rPr>
                <w:rFonts w:ascii="Arial" w:hAnsi="Arial" w:cs="Arial"/>
                <w:b/>
                <w:bCs/>
                <w:color w:val="00000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b/>
                <w:bCs/>
                <w:color w:val="000000"/>
              </w:rPr>
            </w:pPr>
            <w:r>
              <w:rPr>
                <w:rFonts w:ascii="Arial" w:hAnsi="Arial" w:cs="Arial"/>
                <w:b/>
                <w:bCs/>
                <w:color w:val="00000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b/>
                <w:bCs/>
                <w:color w:val="000000"/>
              </w:rPr>
            </w:pPr>
            <w:r>
              <w:rPr>
                <w:rFonts w:ascii="Arial" w:hAnsi="Arial" w:cs="Arial"/>
                <w:b/>
                <w:bCs/>
                <w:color w:val="00000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rPr>
                <w:rFonts w:ascii="Arial" w:hAnsi="Arial" w:cs="Arial"/>
                <w:sz w:val="20"/>
                <w:szCs w:val="20"/>
              </w:rPr>
            </w:pPr>
            <w:r>
              <w:rPr>
                <w:rFonts w:ascii="Arial" w:hAnsi="Arial" w:cs="Arial"/>
                <w:sz w:val="20"/>
                <w:szCs w:val="20"/>
              </w:rPr>
              <w:t xml:space="preserve">TDR15 Stratégie de renforcement  des RH </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38</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20</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49 150,00 €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32 240 287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rPr>
                <w:rFonts w:ascii="Arial" w:hAnsi="Arial" w:cs="Arial"/>
                <w:sz w:val="20"/>
                <w:szCs w:val="20"/>
              </w:rPr>
            </w:pPr>
            <w:r>
              <w:rPr>
                <w:rFonts w:ascii="Arial" w:hAnsi="Arial" w:cs="Arial"/>
                <w:sz w:val="20"/>
                <w:szCs w:val="20"/>
              </w:rPr>
              <w:t xml:space="preserve">TDR16 Mission du CIST en Corée et au Japon </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0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rPr>
                <w:rFonts w:ascii="Arial" w:hAnsi="Arial" w:cs="Arial"/>
                <w:sz w:val="20"/>
                <w:szCs w:val="20"/>
              </w:rPr>
            </w:pPr>
            <w:r>
              <w:rPr>
                <w:rFonts w:ascii="Arial" w:hAnsi="Arial" w:cs="Arial"/>
                <w:sz w:val="20"/>
                <w:szCs w:val="20"/>
              </w:rPr>
              <w:t>TDR17 Formation GAMS</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30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35 250,00 €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23 122 484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rPr>
                <w:rFonts w:ascii="Arial" w:hAnsi="Arial" w:cs="Arial"/>
                <w:sz w:val="20"/>
                <w:szCs w:val="20"/>
              </w:rPr>
            </w:pPr>
            <w:r>
              <w:rPr>
                <w:rFonts w:ascii="Arial" w:hAnsi="Arial" w:cs="Arial"/>
                <w:sz w:val="20"/>
                <w:szCs w:val="20"/>
              </w:rPr>
              <w:t>TDR18 Elaboration SNDS II</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45</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18 000,00 €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11 807 226 XOF</w:t>
            </w:r>
          </w:p>
        </w:tc>
      </w:tr>
      <w:tr w:rsidR="00D71A4D" w:rsidTr="00617D75">
        <w:trPr>
          <w:trHeight w:val="25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rPr>
                <w:rFonts w:ascii="Arial" w:hAnsi="Arial" w:cs="Arial"/>
                <w:sz w:val="20"/>
                <w:szCs w:val="20"/>
              </w:rPr>
            </w:pPr>
            <w:r>
              <w:rPr>
                <w:rFonts w:ascii="Arial" w:hAnsi="Arial" w:cs="Arial"/>
                <w:sz w:val="20"/>
                <w:szCs w:val="20"/>
              </w:rPr>
              <w:t>TDR19 Formation GAR</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Pr="00617D75" w:rsidRDefault="00617D75" w:rsidP="00D71A4D">
            <w:pPr>
              <w:jc w:val="right"/>
              <w:rPr>
                <w:rFonts w:ascii="Arial" w:hAnsi="Arial" w:cs="Arial"/>
                <w:b/>
                <w:strike/>
                <w:color w:val="C00000"/>
                <w:sz w:val="20"/>
                <w:szCs w:val="20"/>
              </w:rPr>
            </w:pPr>
            <w:r w:rsidRPr="00617D75">
              <w:rPr>
                <w:rFonts w:ascii="Arial" w:hAnsi="Arial" w:cs="Arial"/>
                <w:b/>
                <w:sz w:val="20"/>
                <w:szCs w:val="20"/>
              </w:rPr>
              <w:t xml:space="preserve">5 </w:t>
            </w:r>
            <w:r w:rsidR="00D71A4D" w:rsidRPr="00617D75">
              <w:rPr>
                <w:rFonts w:ascii="Arial" w:hAnsi="Arial" w:cs="Arial"/>
                <w:b/>
                <w:strike/>
                <w:color w:val="C00000"/>
                <w:sz w:val="20"/>
                <w:szCs w:val="20"/>
              </w:rPr>
              <w:t>10</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Pr="00617D75" w:rsidRDefault="00D71A4D" w:rsidP="00D71A4D">
            <w:pPr>
              <w:rPr>
                <w:rFonts w:ascii="Arial" w:hAnsi="Arial" w:cs="Arial"/>
                <w:b/>
                <w:strike/>
                <w:color w:val="C00000"/>
                <w:sz w:val="20"/>
                <w:szCs w:val="20"/>
              </w:rPr>
            </w:pPr>
            <w:r w:rsidRPr="00617D75">
              <w:rPr>
                <w:rFonts w:ascii="Arial" w:hAnsi="Arial" w:cs="Arial"/>
                <w:b/>
                <w:strike/>
                <w:color w:val="C00000"/>
                <w:sz w:val="20"/>
                <w:szCs w:val="20"/>
              </w:rPr>
              <w:t> </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color w:val="000000"/>
                <w:sz w:val="20"/>
                <w:szCs w:val="20"/>
              </w:rPr>
            </w:pPr>
            <w:r>
              <w:rPr>
                <w:rFonts w:ascii="Arial" w:hAnsi="Arial" w:cs="Arial"/>
                <w:color w:val="000000"/>
                <w:sz w:val="20"/>
                <w:szCs w:val="20"/>
              </w:rPr>
              <w:t xml:space="preserve">          4 000,00 €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2 623 828 XOF</w:t>
            </w:r>
          </w:p>
        </w:tc>
      </w:tr>
      <w:tr w:rsidR="00D71A4D" w:rsidTr="00617D75">
        <w:trPr>
          <w:trHeight w:val="315"/>
          <w:jc w:val="center"/>
        </w:trPr>
        <w:tc>
          <w:tcPr>
            <w:tcW w:w="8317" w:type="dxa"/>
            <w:tcBorders>
              <w:top w:val="nil"/>
              <w:left w:val="single" w:sz="4" w:space="0" w:color="auto"/>
              <w:bottom w:val="single" w:sz="4" w:space="0" w:color="auto"/>
              <w:right w:val="single" w:sz="4" w:space="0" w:color="auto"/>
            </w:tcBorders>
            <w:shd w:val="clear" w:color="auto" w:fill="auto"/>
            <w:vAlign w:val="bottom"/>
            <w:hideMark/>
          </w:tcPr>
          <w:p w:rsidR="00D71A4D" w:rsidRDefault="00D71A4D" w:rsidP="00D71A4D">
            <w:pPr>
              <w:jc w:val="center"/>
              <w:rPr>
                <w:rFonts w:ascii="Arial" w:hAnsi="Arial" w:cs="Arial"/>
                <w:b/>
                <w:bCs/>
              </w:rPr>
            </w:pPr>
            <w:r>
              <w:rPr>
                <w:rFonts w:ascii="Arial" w:hAnsi="Arial" w:cs="Arial"/>
                <w:b/>
                <w:bCs/>
              </w:rPr>
              <w:t>Restant disponible après validation des CV</w:t>
            </w:r>
          </w:p>
        </w:tc>
        <w:tc>
          <w:tcPr>
            <w:tcW w:w="541"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287</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311</w:t>
            </w:r>
          </w:p>
        </w:tc>
        <w:tc>
          <w:tcPr>
            <w:tcW w:w="813"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28</w:t>
            </w:r>
          </w:p>
        </w:tc>
        <w:tc>
          <w:tcPr>
            <w:tcW w:w="592"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b/>
                <w:bCs/>
                <w:color w:val="000000"/>
              </w:rPr>
            </w:pPr>
            <w:r>
              <w:rPr>
                <w:rFonts w:ascii="Arial" w:hAnsi="Arial" w:cs="Arial"/>
                <w:b/>
                <w:bCs/>
                <w:color w:val="000000"/>
              </w:rPr>
              <w:t>765</w:t>
            </w:r>
          </w:p>
        </w:tc>
        <w:tc>
          <w:tcPr>
            <w:tcW w:w="1885"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rPr>
                <w:rFonts w:ascii="Arial" w:hAnsi="Arial" w:cs="Arial"/>
                <w:b/>
                <w:bCs/>
                <w:color w:val="000000"/>
              </w:rPr>
            </w:pPr>
            <w:r>
              <w:rPr>
                <w:rFonts w:ascii="Arial" w:hAnsi="Arial" w:cs="Arial"/>
                <w:b/>
                <w:bCs/>
                <w:color w:val="000000"/>
              </w:rPr>
              <w:t xml:space="preserve">  771 800,00 € </w:t>
            </w:r>
          </w:p>
        </w:tc>
        <w:tc>
          <w:tcPr>
            <w:tcW w:w="1790" w:type="dxa"/>
            <w:tcBorders>
              <w:top w:val="nil"/>
              <w:left w:val="nil"/>
              <w:bottom w:val="single" w:sz="4" w:space="0" w:color="auto"/>
              <w:right w:val="single" w:sz="4" w:space="0" w:color="auto"/>
            </w:tcBorders>
            <w:shd w:val="clear" w:color="auto" w:fill="auto"/>
            <w:noWrap/>
            <w:vAlign w:val="bottom"/>
            <w:hideMark/>
          </w:tcPr>
          <w:p w:rsidR="00D71A4D" w:rsidRDefault="00D71A4D" w:rsidP="00D71A4D">
            <w:pPr>
              <w:jc w:val="right"/>
              <w:rPr>
                <w:rFonts w:ascii="Arial" w:hAnsi="Arial" w:cs="Arial"/>
                <w:color w:val="000000"/>
                <w:sz w:val="20"/>
                <w:szCs w:val="20"/>
              </w:rPr>
            </w:pPr>
            <w:r>
              <w:rPr>
                <w:rFonts w:ascii="Arial" w:hAnsi="Arial" w:cs="Arial"/>
                <w:color w:val="000000"/>
                <w:sz w:val="20"/>
                <w:szCs w:val="20"/>
              </w:rPr>
              <w:t>506 267 613 XOF</w:t>
            </w:r>
          </w:p>
        </w:tc>
      </w:tr>
      <w:tr w:rsidR="00D71A4D" w:rsidTr="00617D75">
        <w:trPr>
          <w:trHeight w:val="255"/>
          <w:jc w:val="center"/>
        </w:trPr>
        <w:tc>
          <w:tcPr>
            <w:tcW w:w="8317" w:type="dxa"/>
            <w:tcBorders>
              <w:top w:val="nil"/>
              <w:left w:val="nil"/>
              <w:bottom w:val="nil"/>
              <w:right w:val="nil"/>
            </w:tcBorders>
            <w:shd w:val="clear" w:color="auto" w:fill="auto"/>
            <w:vAlign w:val="bottom"/>
            <w:hideMark/>
          </w:tcPr>
          <w:p w:rsidR="00D71A4D" w:rsidRDefault="00D71A4D" w:rsidP="00D71A4D">
            <w:pPr>
              <w:rPr>
                <w:rFonts w:ascii="Arial" w:hAnsi="Arial" w:cs="Arial"/>
                <w:sz w:val="20"/>
                <w:szCs w:val="20"/>
              </w:rPr>
            </w:pPr>
          </w:p>
        </w:tc>
        <w:tc>
          <w:tcPr>
            <w:tcW w:w="541"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592"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813"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592"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1885"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1790"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r>
      <w:tr w:rsidR="00D71A4D" w:rsidTr="00617D75">
        <w:trPr>
          <w:trHeight w:val="255"/>
          <w:jc w:val="center"/>
        </w:trPr>
        <w:tc>
          <w:tcPr>
            <w:tcW w:w="8317" w:type="dxa"/>
            <w:tcBorders>
              <w:top w:val="nil"/>
              <w:left w:val="nil"/>
              <w:bottom w:val="nil"/>
              <w:right w:val="nil"/>
            </w:tcBorders>
            <w:shd w:val="clear" w:color="000000" w:fill="D9D9D9"/>
            <w:vAlign w:val="bottom"/>
            <w:hideMark/>
          </w:tcPr>
          <w:p w:rsidR="00D71A4D" w:rsidRDefault="00D71A4D" w:rsidP="00D71A4D">
            <w:pPr>
              <w:rPr>
                <w:rFonts w:ascii="Arial" w:hAnsi="Arial" w:cs="Arial"/>
                <w:sz w:val="20"/>
                <w:szCs w:val="20"/>
              </w:rPr>
            </w:pPr>
            <w:r>
              <w:rPr>
                <w:rFonts w:ascii="Arial" w:hAnsi="Arial" w:cs="Arial"/>
                <w:sz w:val="20"/>
                <w:szCs w:val="20"/>
              </w:rPr>
              <w:t>Missions réalisées ou en cours au 11/07/2013</w:t>
            </w:r>
          </w:p>
        </w:tc>
        <w:tc>
          <w:tcPr>
            <w:tcW w:w="541"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592"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813"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592"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1885"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c>
          <w:tcPr>
            <w:tcW w:w="1790" w:type="dxa"/>
            <w:tcBorders>
              <w:top w:val="nil"/>
              <w:left w:val="nil"/>
              <w:bottom w:val="nil"/>
              <w:right w:val="nil"/>
            </w:tcBorders>
            <w:shd w:val="clear" w:color="auto" w:fill="auto"/>
            <w:noWrap/>
            <w:vAlign w:val="bottom"/>
            <w:hideMark/>
          </w:tcPr>
          <w:p w:rsidR="00D71A4D" w:rsidRDefault="00D71A4D" w:rsidP="00D71A4D">
            <w:pPr>
              <w:rPr>
                <w:rFonts w:ascii="Arial" w:hAnsi="Arial" w:cs="Arial"/>
                <w:color w:val="000000"/>
                <w:sz w:val="20"/>
                <w:szCs w:val="20"/>
              </w:rPr>
            </w:pPr>
          </w:p>
        </w:tc>
      </w:tr>
    </w:tbl>
    <w:p w:rsidR="00617D75" w:rsidRDefault="00374583" w:rsidP="00374583">
      <w:pPr>
        <w:jc w:val="center"/>
        <w:rPr>
          <w:b/>
        </w:rPr>
      </w:pPr>
      <w:r w:rsidRPr="00374583">
        <w:rPr>
          <w:b/>
        </w:rPr>
        <w:lastRenderedPageBreak/>
        <w:t>Annexe 2 : Choix des experts</w:t>
      </w:r>
    </w:p>
    <w:p w:rsidR="00374583" w:rsidRPr="00374583" w:rsidRDefault="00374583" w:rsidP="00374583">
      <w:pPr>
        <w:jc w:val="center"/>
        <w:rPr>
          <w:b/>
        </w:rPr>
      </w:pPr>
    </w:p>
    <w:tbl>
      <w:tblPr>
        <w:tblW w:w="15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6"/>
        <w:gridCol w:w="1056"/>
        <w:gridCol w:w="859"/>
        <w:gridCol w:w="1130"/>
        <w:gridCol w:w="1463"/>
        <w:gridCol w:w="846"/>
        <w:gridCol w:w="376"/>
        <w:gridCol w:w="274"/>
        <w:gridCol w:w="1347"/>
        <w:gridCol w:w="1446"/>
        <w:gridCol w:w="1742"/>
        <w:gridCol w:w="1693"/>
        <w:gridCol w:w="1100"/>
        <w:gridCol w:w="1075"/>
        <w:gridCol w:w="997"/>
      </w:tblGrid>
      <w:tr w:rsidR="00617D75" w:rsidRPr="001E3411" w:rsidTr="00880DAF">
        <w:trPr>
          <w:trHeight w:val="829"/>
          <w:jc w:val="center"/>
        </w:trPr>
        <w:tc>
          <w:tcPr>
            <w:tcW w:w="431"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 xml:space="preserve">TDR N° </w:t>
            </w:r>
          </w:p>
        </w:tc>
        <w:tc>
          <w:tcPr>
            <w:tcW w:w="1040" w:type="dxa"/>
            <w:vMerge w:val="restart"/>
            <w:shd w:val="clear" w:color="auto" w:fill="auto"/>
            <w:hideMark/>
          </w:tcPr>
          <w:p w:rsidR="00617D75" w:rsidRPr="001E3411" w:rsidRDefault="00617D75" w:rsidP="00880DAF">
            <w:pPr>
              <w:rPr>
                <w:rFonts w:ascii="Calibri" w:hAnsi="Calibri"/>
                <w:b/>
                <w:bCs/>
                <w:color w:val="000000"/>
                <w:sz w:val="18"/>
              </w:rPr>
            </w:pPr>
            <w:r w:rsidRPr="001E3411">
              <w:rPr>
                <w:rFonts w:ascii="Calibri" w:hAnsi="Calibri"/>
                <w:b/>
                <w:bCs/>
                <w:color w:val="000000"/>
                <w:sz w:val="18"/>
              </w:rPr>
              <w:t>DATE DU CTS DE VALIDATION</w:t>
            </w:r>
          </w:p>
        </w:tc>
        <w:tc>
          <w:tcPr>
            <w:tcW w:w="846" w:type="dxa"/>
            <w:vMerge w:val="restart"/>
            <w:shd w:val="clear" w:color="auto" w:fill="auto"/>
            <w:hideMark/>
          </w:tcPr>
          <w:p w:rsidR="00617D75" w:rsidRPr="001E3411" w:rsidRDefault="00617D75" w:rsidP="00880DAF">
            <w:pPr>
              <w:rPr>
                <w:rFonts w:ascii="Calibri" w:hAnsi="Calibri"/>
                <w:b/>
                <w:bCs/>
                <w:color w:val="000000"/>
                <w:sz w:val="18"/>
              </w:rPr>
            </w:pPr>
            <w:r w:rsidRPr="001E3411">
              <w:rPr>
                <w:rFonts w:ascii="Calibri" w:hAnsi="Calibri"/>
                <w:b/>
                <w:bCs/>
                <w:color w:val="000000"/>
                <w:sz w:val="18"/>
              </w:rPr>
              <w:t>N° FICHE D'ACTION</w:t>
            </w:r>
          </w:p>
        </w:tc>
        <w:tc>
          <w:tcPr>
            <w:tcW w:w="1113" w:type="dxa"/>
            <w:vMerge w:val="restart"/>
            <w:shd w:val="clear" w:color="auto" w:fill="auto"/>
            <w:hideMark/>
          </w:tcPr>
          <w:p w:rsidR="00617D75" w:rsidRPr="001E3411" w:rsidRDefault="00617D75" w:rsidP="00880DAF">
            <w:pPr>
              <w:rPr>
                <w:rFonts w:ascii="Calibri" w:hAnsi="Calibri"/>
                <w:b/>
                <w:bCs/>
                <w:color w:val="000000"/>
                <w:sz w:val="18"/>
                <w:szCs w:val="36"/>
              </w:rPr>
            </w:pPr>
            <w:r w:rsidRPr="001E3411">
              <w:rPr>
                <w:rFonts w:ascii="Calibri" w:hAnsi="Calibri"/>
                <w:b/>
                <w:bCs/>
                <w:color w:val="000000"/>
                <w:sz w:val="18"/>
                <w:szCs w:val="36"/>
              </w:rPr>
              <w:t>STRUCTURE BENEFICIAIRE</w:t>
            </w:r>
          </w:p>
        </w:tc>
        <w:tc>
          <w:tcPr>
            <w:tcW w:w="1439"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INTITULE DU TDR</w:t>
            </w:r>
          </w:p>
        </w:tc>
        <w:tc>
          <w:tcPr>
            <w:tcW w:w="1204" w:type="dxa"/>
            <w:gridSpan w:val="2"/>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TYPES DE CONSULTANTS</w:t>
            </w:r>
            <w:r w:rsidRPr="001E3411">
              <w:rPr>
                <w:rFonts w:ascii="Calibri" w:hAnsi="Calibri"/>
                <w:color w:val="000000"/>
                <w:sz w:val="18"/>
                <w:szCs w:val="44"/>
              </w:rPr>
              <w:t xml:space="preserve"> (Besoins exprimés)</w:t>
            </w:r>
          </w:p>
        </w:tc>
        <w:tc>
          <w:tcPr>
            <w:tcW w:w="1649" w:type="dxa"/>
            <w:gridSpan w:val="2"/>
            <w:vMerge w:val="restart"/>
            <w:shd w:val="clear" w:color="auto" w:fill="auto"/>
            <w:hideMark/>
          </w:tcPr>
          <w:p w:rsidR="00617D75" w:rsidRDefault="00617D75" w:rsidP="00880DAF">
            <w:pPr>
              <w:rPr>
                <w:rFonts w:ascii="Calibri" w:hAnsi="Calibri"/>
                <w:b/>
                <w:bCs/>
                <w:color w:val="000000"/>
                <w:sz w:val="18"/>
                <w:szCs w:val="44"/>
              </w:rPr>
            </w:pPr>
            <w:r w:rsidRPr="001E3411">
              <w:rPr>
                <w:rFonts w:ascii="Calibri" w:hAnsi="Calibri"/>
                <w:b/>
                <w:bCs/>
                <w:color w:val="000000"/>
                <w:sz w:val="18"/>
                <w:szCs w:val="44"/>
              </w:rPr>
              <w:t>EXPERTS PRESSENTIS</w:t>
            </w:r>
          </w:p>
          <w:p w:rsidR="00617D75" w:rsidRPr="001E3411" w:rsidRDefault="00617D75" w:rsidP="00880DAF">
            <w:pPr>
              <w:rPr>
                <w:rFonts w:ascii="Calibri" w:hAnsi="Calibri"/>
                <w:b/>
                <w:bCs/>
                <w:color w:val="000000"/>
                <w:sz w:val="18"/>
                <w:szCs w:val="44"/>
              </w:rPr>
            </w:pPr>
            <w:r>
              <w:rPr>
                <w:rFonts w:ascii="Calibri" w:hAnsi="Calibri"/>
                <w:b/>
                <w:bCs/>
                <w:color w:val="000000"/>
                <w:sz w:val="18"/>
                <w:szCs w:val="44"/>
              </w:rPr>
              <w:t>Prénom NOM</w:t>
            </w:r>
          </w:p>
        </w:tc>
        <w:tc>
          <w:tcPr>
            <w:tcW w:w="1480"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Critère 1  Formation</w:t>
            </w:r>
            <w:r w:rsidRPr="001E3411">
              <w:rPr>
                <w:rFonts w:ascii="Calibri" w:hAnsi="Calibri"/>
                <w:b/>
                <w:bCs/>
                <w:color w:val="000000"/>
                <w:sz w:val="18"/>
                <w:szCs w:val="44"/>
              </w:rPr>
              <w:br/>
              <w:t>++</w:t>
            </w:r>
          </w:p>
        </w:tc>
        <w:tc>
          <w:tcPr>
            <w:tcW w:w="1783"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Critère 2 Expérience générale</w:t>
            </w:r>
            <w:r w:rsidRPr="001E3411">
              <w:rPr>
                <w:rFonts w:ascii="Calibri" w:hAnsi="Calibri"/>
                <w:b/>
                <w:bCs/>
                <w:color w:val="000000"/>
                <w:sz w:val="18"/>
                <w:szCs w:val="44"/>
              </w:rPr>
              <w:br/>
              <w:t>+++</w:t>
            </w:r>
          </w:p>
        </w:tc>
        <w:tc>
          <w:tcPr>
            <w:tcW w:w="1733"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Critère 3 Expérience spécifique</w:t>
            </w:r>
            <w:r w:rsidRPr="001E3411">
              <w:rPr>
                <w:rFonts w:ascii="Calibri" w:hAnsi="Calibri"/>
                <w:b/>
                <w:bCs/>
                <w:color w:val="000000"/>
                <w:sz w:val="18"/>
                <w:szCs w:val="44"/>
              </w:rPr>
              <w:br/>
              <w:t>+++++</w:t>
            </w:r>
          </w:p>
        </w:tc>
        <w:tc>
          <w:tcPr>
            <w:tcW w:w="1083"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Critère 4 Langues, informatique</w:t>
            </w:r>
            <w:r w:rsidRPr="001E3411">
              <w:rPr>
                <w:rFonts w:ascii="Calibri" w:hAnsi="Calibri"/>
                <w:b/>
                <w:bCs/>
                <w:color w:val="000000"/>
                <w:sz w:val="18"/>
                <w:szCs w:val="44"/>
              </w:rPr>
              <w:br/>
              <w:t>+</w:t>
            </w:r>
          </w:p>
        </w:tc>
        <w:tc>
          <w:tcPr>
            <w:tcW w:w="1058"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Critère 5 autres</w:t>
            </w:r>
            <w:r w:rsidRPr="001E3411">
              <w:rPr>
                <w:rFonts w:ascii="Calibri" w:hAnsi="Calibri"/>
                <w:b/>
                <w:bCs/>
                <w:color w:val="000000"/>
                <w:sz w:val="18"/>
                <w:szCs w:val="44"/>
              </w:rPr>
              <w:br/>
              <w:t>++</w:t>
            </w:r>
          </w:p>
        </w:tc>
        <w:tc>
          <w:tcPr>
            <w:tcW w:w="981" w:type="dxa"/>
            <w:vMerge w:val="restart"/>
            <w:shd w:val="clear" w:color="auto" w:fill="auto"/>
            <w:hideMark/>
          </w:tcPr>
          <w:p w:rsidR="00617D75" w:rsidRPr="001E3411" w:rsidRDefault="00617D75" w:rsidP="00880DAF">
            <w:pPr>
              <w:rPr>
                <w:rFonts w:ascii="Calibri" w:hAnsi="Calibri"/>
                <w:b/>
                <w:bCs/>
                <w:color w:val="000000"/>
                <w:sz w:val="18"/>
                <w:szCs w:val="22"/>
              </w:rPr>
            </w:pPr>
            <w:r w:rsidRPr="001E3411">
              <w:rPr>
                <w:rFonts w:ascii="Calibri" w:hAnsi="Calibri"/>
                <w:b/>
                <w:bCs/>
                <w:color w:val="000000"/>
                <w:sz w:val="18"/>
                <w:szCs w:val="22"/>
              </w:rPr>
              <w:t>Décision du CTS</w:t>
            </w:r>
            <w:r w:rsidRPr="001E3411">
              <w:rPr>
                <w:rFonts w:ascii="Calibri" w:hAnsi="Calibri"/>
                <w:b/>
                <w:bCs/>
                <w:color w:val="000000"/>
                <w:sz w:val="18"/>
                <w:szCs w:val="22"/>
              </w:rPr>
              <w:br/>
              <w:t>Adéquation</w:t>
            </w:r>
            <w:r w:rsidRPr="001E3411">
              <w:rPr>
                <w:rFonts w:ascii="Calibri" w:hAnsi="Calibri"/>
                <w:b/>
                <w:bCs/>
                <w:color w:val="000000"/>
                <w:sz w:val="18"/>
                <w:szCs w:val="22"/>
              </w:rPr>
              <w:br/>
              <w:t xml:space="preserve"> aux </w:t>
            </w:r>
            <w:r w:rsidRPr="001E3411">
              <w:rPr>
                <w:rFonts w:ascii="Calibri" w:hAnsi="Calibri"/>
                <w:b/>
                <w:bCs/>
                <w:color w:val="000000"/>
                <w:sz w:val="18"/>
                <w:szCs w:val="22"/>
              </w:rPr>
              <w:br/>
              <w:t>TDR</w:t>
            </w:r>
          </w:p>
        </w:tc>
      </w:tr>
      <w:tr w:rsidR="00617D75" w:rsidRPr="001E3411" w:rsidTr="00880DAF">
        <w:trPr>
          <w:trHeight w:val="247"/>
          <w:jc w:val="center"/>
        </w:trPr>
        <w:tc>
          <w:tcPr>
            <w:tcW w:w="431" w:type="dxa"/>
            <w:vMerge/>
            <w:hideMark/>
          </w:tcPr>
          <w:p w:rsidR="00617D75" w:rsidRPr="001E3411" w:rsidRDefault="00617D75" w:rsidP="00880DAF">
            <w:pPr>
              <w:rPr>
                <w:rFonts w:ascii="Calibri" w:hAnsi="Calibri"/>
                <w:b/>
                <w:bCs/>
                <w:color w:val="000000"/>
                <w:sz w:val="18"/>
                <w:szCs w:val="44"/>
              </w:rPr>
            </w:pPr>
          </w:p>
        </w:tc>
        <w:tc>
          <w:tcPr>
            <w:tcW w:w="1040" w:type="dxa"/>
            <w:vMerge/>
            <w:hideMark/>
          </w:tcPr>
          <w:p w:rsidR="00617D75" w:rsidRPr="001E3411" w:rsidRDefault="00617D75" w:rsidP="00880DAF">
            <w:pPr>
              <w:rPr>
                <w:rFonts w:ascii="Calibri" w:hAnsi="Calibri"/>
                <w:b/>
                <w:bCs/>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36"/>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EI</w:t>
            </w:r>
          </w:p>
        </w:tc>
        <w:tc>
          <w:tcPr>
            <w:tcW w:w="404" w:type="dxa"/>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EL</w:t>
            </w:r>
          </w:p>
        </w:tc>
        <w:tc>
          <w:tcPr>
            <w:tcW w:w="1649" w:type="dxa"/>
            <w:gridSpan w:val="2"/>
            <w:vMerge/>
            <w:hideMark/>
          </w:tcPr>
          <w:p w:rsidR="00617D75" w:rsidRPr="001E3411" w:rsidRDefault="00617D75" w:rsidP="00880DAF">
            <w:pPr>
              <w:rPr>
                <w:rFonts w:ascii="Calibri" w:hAnsi="Calibri"/>
                <w:b/>
                <w:bCs/>
                <w:color w:val="000000"/>
                <w:sz w:val="18"/>
                <w:szCs w:val="44"/>
              </w:rPr>
            </w:pPr>
          </w:p>
        </w:tc>
        <w:tc>
          <w:tcPr>
            <w:tcW w:w="1480" w:type="dxa"/>
            <w:vMerge/>
            <w:hideMark/>
          </w:tcPr>
          <w:p w:rsidR="00617D75" w:rsidRPr="001E3411" w:rsidRDefault="00617D75" w:rsidP="00880DAF">
            <w:pPr>
              <w:rPr>
                <w:rFonts w:ascii="Calibri" w:hAnsi="Calibri"/>
                <w:b/>
                <w:bCs/>
                <w:color w:val="000000"/>
                <w:sz w:val="18"/>
                <w:szCs w:val="44"/>
              </w:rPr>
            </w:pPr>
          </w:p>
        </w:tc>
        <w:tc>
          <w:tcPr>
            <w:tcW w:w="1783" w:type="dxa"/>
            <w:vMerge/>
            <w:hideMark/>
          </w:tcPr>
          <w:p w:rsidR="00617D75" w:rsidRPr="001E3411" w:rsidRDefault="00617D75" w:rsidP="00880DAF">
            <w:pPr>
              <w:rPr>
                <w:rFonts w:ascii="Calibri" w:hAnsi="Calibri"/>
                <w:b/>
                <w:bCs/>
                <w:color w:val="000000"/>
                <w:sz w:val="18"/>
                <w:szCs w:val="44"/>
              </w:rPr>
            </w:pPr>
          </w:p>
        </w:tc>
        <w:tc>
          <w:tcPr>
            <w:tcW w:w="1733" w:type="dxa"/>
            <w:vMerge/>
            <w:hideMark/>
          </w:tcPr>
          <w:p w:rsidR="00617D75" w:rsidRPr="001E3411" w:rsidRDefault="00617D75" w:rsidP="00880DAF">
            <w:pPr>
              <w:rPr>
                <w:rFonts w:ascii="Calibri" w:hAnsi="Calibri"/>
                <w:b/>
                <w:bCs/>
                <w:color w:val="000000"/>
                <w:sz w:val="18"/>
                <w:szCs w:val="44"/>
              </w:rPr>
            </w:pPr>
          </w:p>
        </w:tc>
        <w:tc>
          <w:tcPr>
            <w:tcW w:w="1083" w:type="dxa"/>
            <w:vMerge/>
            <w:hideMark/>
          </w:tcPr>
          <w:p w:rsidR="00617D75" w:rsidRPr="001E3411" w:rsidRDefault="00617D75" w:rsidP="00880DAF">
            <w:pPr>
              <w:rPr>
                <w:rFonts w:ascii="Calibri" w:hAnsi="Calibri"/>
                <w:b/>
                <w:bCs/>
                <w:color w:val="000000"/>
                <w:sz w:val="18"/>
                <w:szCs w:val="44"/>
              </w:rPr>
            </w:pPr>
          </w:p>
        </w:tc>
        <w:tc>
          <w:tcPr>
            <w:tcW w:w="1058" w:type="dxa"/>
            <w:vMerge/>
            <w:hideMark/>
          </w:tcPr>
          <w:p w:rsidR="00617D75" w:rsidRPr="001E3411" w:rsidRDefault="00617D75" w:rsidP="00880DAF">
            <w:pPr>
              <w:rPr>
                <w:rFonts w:ascii="Calibri" w:hAnsi="Calibri"/>
                <w:b/>
                <w:bCs/>
                <w:color w:val="000000"/>
                <w:sz w:val="18"/>
                <w:szCs w:val="44"/>
              </w:rPr>
            </w:pPr>
          </w:p>
        </w:tc>
        <w:tc>
          <w:tcPr>
            <w:tcW w:w="981" w:type="dxa"/>
            <w:vMerge/>
            <w:hideMark/>
          </w:tcPr>
          <w:p w:rsidR="00617D75" w:rsidRPr="001E3411" w:rsidRDefault="00617D75" w:rsidP="00880DAF">
            <w:pPr>
              <w:rPr>
                <w:rFonts w:ascii="Calibri" w:hAnsi="Calibri"/>
                <w:b/>
                <w:bCs/>
                <w:color w:val="000000"/>
                <w:sz w:val="18"/>
                <w:szCs w:val="22"/>
              </w:rPr>
            </w:pPr>
          </w:p>
        </w:tc>
      </w:tr>
      <w:tr w:rsidR="00617D75" w:rsidRPr="001E3411" w:rsidTr="00880DAF">
        <w:trPr>
          <w:trHeight w:val="2332"/>
          <w:jc w:val="center"/>
        </w:trPr>
        <w:tc>
          <w:tcPr>
            <w:tcW w:w="431" w:type="dxa"/>
            <w:vMerge w:val="restart"/>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17</w:t>
            </w:r>
          </w:p>
        </w:tc>
        <w:tc>
          <w:tcPr>
            <w:tcW w:w="1040" w:type="dxa"/>
            <w:vMerge w:val="restart"/>
            <w:shd w:val="clear" w:color="auto" w:fill="auto"/>
            <w:hideMark/>
          </w:tcPr>
          <w:p w:rsidR="00617D75" w:rsidRPr="001E3411" w:rsidRDefault="00617D75" w:rsidP="00880DAF">
            <w:pPr>
              <w:rPr>
                <w:rFonts w:ascii="Calibri" w:hAnsi="Calibri"/>
                <w:color w:val="000000"/>
                <w:sz w:val="18"/>
              </w:rPr>
            </w:pPr>
            <w:r w:rsidRPr="001E3411">
              <w:rPr>
                <w:rFonts w:ascii="Calibri" w:hAnsi="Calibri"/>
                <w:color w:val="000000"/>
                <w:sz w:val="18"/>
              </w:rPr>
              <w:t>05-juin-13</w:t>
            </w:r>
          </w:p>
        </w:tc>
        <w:tc>
          <w:tcPr>
            <w:tcW w:w="846" w:type="dxa"/>
            <w:vMerge w:val="restart"/>
            <w:shd w:val="clear" w:color="auto" w:fill="auto"/>
            <w:noWrap/>
            <w:hideMark/>
          </w:tcPr>
          <w:p w:rsidR="00617D75" w:rsidRPr="001E3411" w:rsidRDefault="00617D75" w:rsidP="00880DAF">
            <w:pPr>
              <w:rPr>
                <w:rFonts w:ascii="Calibri" w:hAnsi="Calibri"/>
                <w:b/>
                <w:bCs/>
                <w:color w:val="000000"/>
                <w:sz w:val="18"/>
              </w:rPr>
            </w:pPr>
            <w:r w:rsidRPr="001E3411">
              <w:rPr>
                <w:rFonts w:ascii="Calibri" w:hAnsi="Calibri"/>
                <w:b/>
                <w:bCs/>
                <w:color w:val="000000"/>
                <w:sz w:val="18"/>
              </w:rPr>
              <w:t>303</w:t>
            </w:r>
          </w:p>
        </w:tc>
        <w:tc>
          <w:tcPr>
            <w:tcW w:w="1113" w:type="dxa"/>
            <w:vMerge w:val="restart"/>
            <w:shd w:val="clear" w:color="auto" w:fill="auto"/>
            <w:noWrap/>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DSEE</w:t>
            </w:r>
          </w:p>
        </w:tc>
        <w:tc>
          <w:tcPr>
            <w:tcW w:w="1439"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Formation à l'analyse des d'impact des politiques économiques et sociales : cas du Modèle d'Equilibre Général calculable avec le logiciel GAMS</w:t>
            </w:r>
          </w:p>
        </w:tc>
        <w:tc>
          <w:tcPr>
            <w:tcW w:w="800" w:type="dxa"/>
            <w:vMerge w:val="restart"/>
            <w:shd w:val="clear" w:color="auto" w:fill="auto"/>
            <w:noWrap/>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senior</w:t>
            </w:r>
          </w:p>
        </w:tc>
        <w:tc>
          <w:tcPr>
            <w:tcW w:w="404"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 </w:t>
            </w:r>
          </w:p>
        </w:tc>
        <w:tc>
          <w:tcPr>
            <w:tcW w:w="1649" w:type="dxa"/>
            <w:gridSpan w:val="2"/>
            <w:shd w:val="clear" w:color="000000" w:fill="D9D9D9"/>
            <w:hideMark/>
          </w:tcPr>
          <w:p w:rsidR="00617D75" w:rsidRPr="001E3411" w:rsidRDefault="00617D75" w:rsidP="00880DAF">
            <w:pPr>
              <w:rPr>
                <w:rFonts w:ascii="Calibri" w:hAnsi="Calibri"/>
                <w:b/>
                <w:bCs/>
                <w:color w:val="000000"/>
                <w:sz w:val="16"/>
                <w:szCs w:val="44"/>
              </w:rPr>
            </w:pPr>
            <w:r w:rsidRPr="001E3411">
              <w:rPr>
                <w:rFonts w:ascii="Calibri" w:hAnsi="Calibri"/>
                <w:b/>
                <w:bCs/>
                <w:color w:val="000000"/>
                <w:sz w:val="16"/>
                <w:szCs w:val="44"/>
              </w:rPr>
              <w:t>Profil des TDR</w:t>
            </w:r>
          </w:p>
        </w:tc>
        <w:tc>
          <w:tcPr>
            <w:tcW w:w="1480" w:type="dxa"/>
            <w:shd w:val="clear" w:color="000000" w:fill="D9D9D9"/>
            <w:hideMark/>
          </w:tcPr>
          <w:p w:rsidR="00617D75" w:rsidRPr="001E3411" w:rsidRDefault="00617D75" w:rsidP="00880DAF">
            <w:pPr>
              <w:rPr>
                <w:rFonts w:ascii="Calibri" w:hAnsi="Calibri"/>
                <w:color w:val="000000"/>
                <w:sz w:val="16"/>
                <w:szCs w:val="28"/>
              </w:rPr>
            </w:pPr>
            <w:r w:rsidRPr="001E3411">
              <w:rPr>
                <w:rFonts w:ascii="Calibri" w:hAnsi="Calibri"/>
                <w:color w:val="000000"/>
                <w:sz w:val="16"/>
                <w:szCs w:val="28"/>
              </w:rPr>
              <w:t>PHD/Doctorat  en Econométrie option : modélisation macroéconomie appliquée ou  en Macro Economie</w:t>
            </w:r>
          </w:p>
        </w:tc>
        <w:tc>
          <w:tcPr>
            <w:tcW w:w="1783" w:type="dxa"/>
            <w:shd w:val="clear" w:color="000000" w:fill="D9D9D9"/>
            <w:hideMark/>
          </w:tcPr>
          <w:p w:rsidR="00617D75" w:rsidRPr="001E3411" w:rsidRDefault="00617D75" w:rsidP="00880DAF">
            <w:pPr>
              <w:rPr>
                <w:rFonts w:ascii="Calibri" w:hAnsi="Calibri"/>
                <w:color w:val="000000"/>
                <w:sz w:val="16"/>
                <w:szCs w:val="28"/>
              </w:rPr>
            </w:pPr>
            <w:r w:rsidRPr="001E3411">
              <w:rPr>
                <w:rFonts w:ascii="Calibri" w:hAnsi="Calibri"/>
                <w:color w:val="000000"/>
                <w:sz w:val="16"/>
                <w:szCs w:val="28"/>
              </w:rPr>
              <w:t>Compétences pertinentes et avérées en matière d’élaboration de MCS, de MEGC et  d’analyse d’impact des politiques économiques et social, de même qu’une expérience d’au moins 10 ans en tant que formateur dans le domaine des  MEGC</w:t>
            </w:r>
          </w:p>
        </w:tc>
        <w:tc>
          <w:tcPr>
            <w:tcW w:w="1733" w:type="dxa"/>
            <w:shd w:val="clear" w:color="000000" w:fill="D9D9D9"/>
            <w:hideMark/>
          </w:tcPr>
          <w:p w:rsidR="00617D75" w:rsidRPr="001E3411" w:rsidRDefault="00617D75" w:rsidP="00880DAF">
            <w:pPr>
              <w:rPr>
                <w:rFonts w:ascii="Calibri" w:hAnsi="Calibri"/>
                <w:color w:val="000000"/>
                <w:sz w:val="16"/>
                <w:szCs w:val="28"/>
              </w:rPr>
            </w:pPr>
            <w:r w:rsidRPr="001E3411">
              <w:rPr>
                <w:rFonts w:ascii="Calibri" w:hAnsi="Calibri"/>
                <w:color w:val="000000"/>
                <w:sz w:val="16"/>
                <w:szCs w:val="28"/>
              </w:rPr>
              <w:t>Expérience avérée de 5 ans dans la pratique du logiciel GAMS</w:t>
            </w:r>
          </w:p>
        </w:tc>
        <w:tc>
          <w:tcPr>
            <w:tcW w:w="1083" w:type="dxa"/>
            <w:shd w:val="clear" w:color="000000" w:fill="D9D9D9"/>
            <w:hideMark/>
          </w:tcPr>
          <w:p w:rsidR="00617D75" w:rsidRPr="001E3411" w:rsidRDefault="00617D75" w:rsidP="00880DAF">
            <w:pPr>
              <w:rPr>
                <w:rFonts w:ascii="Calibri" w:hAnsi="Calibri"/>
                <w:color w:val="000000"/>
                <w:sz w:val="16"/>
                <w:szCs w:val="28"/>
              </w:rPr>
            </w:pPr>
            <w:r w:rsidRPr="001E3411">
              <w:rPr>
                <w:rFonts w:ascii="Calibri" w:hAnsi="Calibri"/>
                <w:color w:val="000000"/>
                <w:sz w:val="16"/>
                <w:szCs w:val="28"/>
              </w:rPr>
              <w:t>bonne maîtrise  du français et/ou de l’anglais oral et écrit </w:t>
            </w:r>
          </w:p>
        </w:tc>
        <w:tc>
          <w:tcPr>
            <w:tcW w:w="1058" w:type="dxa"/>
            <w:shd w:val="clear" w:color="000000" w:fill="D9D9D9"/>
            <w:hideMark/>
          </w:tcPr>
          <w:p w:rsidR="00617D75" w:rsidRPr="001E3411" w:rsidRDefault="00617D75" w:rsidP="00880DAF">
            <w:pPr>
              <w:rPr>
                <w:rFonts w:ascii="Calibri" w:hAnsi="Calibri"/>
                <w:color w:val="000000"/>
                <w:sz w:val="16"/>
                <w:szCs w:val="28"/>
              </w:rPr>
            </w:pPr>
            <w:r w:rsidRPr="001E3411">
              <w:rPr>
                <w:rFonts w:ascii="Calibri" w:hAnsi="Calibri"/>
                <w:color w:val="000000"/>
                <w:sz w:val="16"/>
                <w:szCs w:val="28"/>
              </w:rPr>
              <w:t xml:space="preserve">Maitrise des logiciels GAMS, </w:t>
            </w:r>
            <w:proofErr w:type="spellStart"/>
            <w:r w:rsidRPr="001E3411">
              <w:rPr>
                <w:rFonts w:ascii="Calibri" w:hAnsi="Calibri"/>
                <w:color w:val="000000"/>
                <w:sz w:val="16"/>
                <w:szCs w:val="28"/>
              </w:rPr>
              <w:t>Eviews</w:t>
            </w:r>
            <w:proofErr w:type="spellEnd"/>
            <w:r w:rsidRPr="001E3411">
              <w:rPr>
                <w:rFonts w:ascii="Calibri" w:hAnsi="Calibri"/>
                <w:color w:val="000000"/>
                <w:sz w:val="16"/>
                <w:szCs w:val="28"/>
              </w:rPr>
              <w:t>, STATA, SAS</w:t>
            </w:r>
          </w:p>
        </w:tc>
        <w:tc>
          <w:tcPr>
            <w:tcW w:w="981" w:type="dxa"/>
            <w:vMerge w:val="restart"/>
            <w:shd w:val="clear" w:color="000000" w:fill="FFFFFF"/>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Le CTS a retenu le CV de François Joseph CABRAL</w:t>
            </w:r>
          </w:p>
        </w:tc>
      </w:tr>
      <w:tr w:rsidR="00617D75" w:rsidRPr="001E3411" w:rsidTr="00880DAF">
        <w:trPr>
          <w:trHeight w:val="248"/>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1.</w:t>
            </w:r>
          </w:p>
        </w:tc>
        <w:tc>
          <w:tcPr>
            <w:tcW w:w="137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Nicolas PONTY</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356"/>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2.</w:t>
            </w:r>
          </w:p>
        </w:tc>
        <w:tc>
          <w:tcPr>
            <w:tcW w:w="137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François Joseph</w:t>
            </w:r>
            <w:r>
              <w:rPr>
                <w:rFonts w:ascii="Calibri" w:hAnsi="Calibri"/>
                <w:color w:val="000000"/>
                <w:sz w:val="18"/>
                <w:szCs w:val="44"/>
              </w:rPr>
              <w:t xml:space="preserve"> </w:t>
            </w:r>
            <w:r w:rsidRPr="001E3411">
              <w:rPr>
                <w:rFonts w:ascii="Calibri" w:hAnsi="Calibri"/>
                <w:color w:val="000000"/>
                <w:sz w:val="18"/>
                <w:szCs w:val="44"/>
              </w:rPr>
              <w:t>CABRAL</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194"/>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3.</w:t>
            </w:r>
          </w:p>
        </w:tc>
        <w:tc>
          <w:tcPr>
            <w:tcW w:w="137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 </w:t>
            </w:r>
            <w:proofErr w:type="spellStart"/>
            <w:r>
              <w:rPr>
                <w:rFonts w:ascii="Calibri" w:hAnsi="Calibri"/>
                <w:color w:val="000000"/>
                <w:sz w:val="18"/>
                <w:szCs w:val="44"/>
              </w:rPr>
              <w:t>Souleimane</w:t>
            </w:r>
            <w:proofErr w:type="spellEnd"/>
            <w:r>
              <w:rPr>
                <w:rFonts w:ascii="Calibri" w:hAnsi="Calibri"/>
                <w:color w:val="000000"/>
                <w:sz w:val="18"/>
                <w:szCs w:val="44"/>
              </w:rPr>
              <w:t xml:space="preserve"> </w:t>
            </w:r>
            <w:proofErr w:type="spellStart"/>
            <w:r>
              <w:rPr>
                <w:rFonts w:ascii="Calibri" w:hAnsi="Calibri"/>
                <w:color w:val="000000"/>
                <w:sz w:val="18"/>
                <w:szCs w:val="44"/>
              </w:rPr>
              <w:t>Sadio</w:t>
            </w:r>
            <w:proofErr w:type="spellEnd"/>
            <w:r>
              <w:rPr>
                <w:rFonts w:ascii="Calibri" w:hAnsi="Calibri"/>
                <w:color w:val="000000"/>
                <w:sz w:val="18"/>
                <w:szCs w:val="44"/>
              </w:rPr>
              <w:t xml:space="preserve"> DIALLO</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262"/>
          <w:jc w:val="center"/>
        </w:trPr>
        <w:tc>
          <w:tcPr>
            <w:tcW w:w="431" w:type="dxa"/>
            <w:vMerge w:val="restart"/>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18</w:t>
            </w:r>
          </w:p>
        </w:tc>
        <w:tc>
          <w:tcPr>
            <w:tcW w:w="1040" w:type="dxa"/>
            <w:vMerge w:val="restart"/>
            <w:shd w:val="clear" w:color="auto" w:fill="auto"/>
            <w:hideMark/>
          </w:tcPr>
          <w:p w:rsidR="00617D75" w:rsidRPr="001E3411" w:rsidRDefault="00617D75" w:rsidP="00880DAF">
            <w:pPr>
              <w:rPr>
                <w:rFonts w:ascii="Calibri" w:hAnsi="Calibri"/>
                <w:color w:val="000000"/>
                <w:sz w:val="18"/>
              </w:rPr>
            </w:pPr>
            <w:r w:rsidRPr="001E3411">
              <w:rPr>
                <w:rFonts w:ascii="Calibri" w:hAnsi="Calibri"/>
                <w:color w:val="000000"/>
                <w:sz w:val="18"/>
              </w:rPr>
              <w:t>05-juin-13</w:t>
            </w:r>
          </w:p>
        </w:tc>
        <w:tc>
          <w:tcPr>
            <w:tcW w:w="846" w:type="dxa"/>
            <w:vMerge w:val="restart"/>
            <w:shd w:val="clear" w:color="auto" w:fill="auto"/>
            <w:hideMark/>
          </w:tcPr>
          <w:p w:rsidR="00617D75" w:rsidRPr="001E3411" w:rsidRDefault="00617D75" w:rsidP="00880DAF">
            <w:pPr>
              <w:rPr>
                <w:rFonts w:ascii="Calibri" w:hAnsi="Calibri"/>
                <w:b/>
                <w:bCs/>
                <w:color w:val="000000"/>
                <w:sz w:val="18"/>
              </w:rPr>
            </w:pPr>
            <w:r w:rsidRPr="001E3411">
              <w:rPr>
                <w:rFonts w:ascii="Calibri" w:hAnsi="Calibri"/>
                <w:b/>
                <w:bCs/>
                <w:color w:val="000000"/>
                <w:sz w:val="18"/>
              </w:rPr>
              <w:t>345</w:t>
            </w:r>
          </w:p>
        </w:tc>
        <w:tc>
          <w:tcPr>
            <w:tcW w:w="1113"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DCDS</w:t>
            </w:r>
          </w:p>
        </w:tc>
        <w:tc>
          <w:tcPr>
            <w:tcW w:w="1439"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Accompagnement du processus d'élaboration de la nouvelle Stratégie Nationale de développement de la statistique (SNDSII)</w:t>
            </w:r>
          </w:p>
        </w:tc>
        <w:tc>
          <w:tcPr>
            <w:tcW w:w="800" w:type="dxa"/>
            <w:vMerge w:val="restart"/>
            <w:shd w:val="clear" w:color="auto" w:fill="auto"/>
            <w:noWrap/>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senior</w:t>
            </w:r>
          </w:p>
        </w:tc>
        <w:tc>
          <w:tcPr>
            <w:tcW w:w="404"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 </w:t>
            </w:r>
          </w:p>
        </w:tc>
        <w:tc>
          <w:tcPr>
            <w:tcW w:w="1649" w:type="dxa"/>
            <w:gridSpan w:val="2"/>
            <w:shd w:val="clear" w:color="000000" w:fill="D9D9D9"/>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Profil des TDR</w:t>
            </w:r>
          </w:p>
        </w:tc>
        <w:tc>
          <w:tcPr>
            <w:tcW w:w="1480"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 xml:space="preserve">troisième cycle en gestion de préférence  en planification stratégique et en GAR ou expérience en formation GAR et/ou dans la mise en œuvre de projets et programmes </w:t>
            </w:r>
          </w:p>
        </w:tc>
        <w:tc>
          <w:tcPr>
            <w:tcW w:w="1783"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 xml:space="preserve">Dix années d’expérience en ingénierie de la formation et/ou dans la mise en œuvre de projets </w:t>
            </w:r>
          </w:p>
        </w:tc>
        <w:tc>
          <w:tcPr>
            <w:tcW w:w="1733"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 xml:space="preserve">5 ans dans le domaine d’élaboration des projets et programmes </w:t>
            </w:r>
          </w:p>
        </w:tc>
        <w:tc>
          <w:tcPr>
            <w:tcW w:w="1083"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français</w:t>
            </w:r>
          </w:p>
        </w:tc>
        <w:tc>
          <w:tcPr>
            <w:tcW w:w="1058"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bonne maîtrise de l’outil informatique</w:t>
            </w:r>
          </w:p>
        </w:tc>
        <w:tc>
          <w:tcPr>
            <w:tcW w:w="981" w:type="dxa"/>
            <w:vMerge w:val="restart"/>
            <w:shd w:val="clear" w:color="000000" w:fill="FFFFFF"/>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 xml:space="preserve">Le CTS a retenu le CV de </w:t>
            </w:r>
            <w:proofErr w:type="spellStart"/>
            <w:r w:rsidRPr="001E3411">
              <w:rPr>
                <w:rFonts w:ascii="Calibri" w:hAnsi="Calibri"/>
                <w:b/>
                <w:bCs/>
                <w:color w:val="000000"/>
                <w:sz w:val="18"/>
                <w:szCs w:val="44"/>
              </w:rPr>
              <w:t>Adamou</w:t>
            </w:r>
            <w:proofErr w:type="spellEnd"/>
            <w:r w:rsidRPr="001E3411">
              <w:rPr>
                <w:rFonts w:ascii="Calibri" w:hAnsi="Calibri"/>
                <w:b/>
                <w:bCs/>
                <w:color w:val="000000"/>
                <w:sz w:val="18"/>
                <w:szCs w:val="44"/>
              </w:rPr>
              <w:t xml:space="preserve"> HASSANE IDE </w:t>
            </w:r>
          </w:p>
        </w:tc>
      </w:tr>
      <w:tr w:rsidR="00617D75" w:rsidRPr="001E3411" w:rsidTr="00880DAF">
        <w:trPr>
          <w:trHeight w:val="272"/>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1.</w:t>
            </w:r>
          </w:p>
        </w:tc>
        <w:tc>
          <w:tcPr>
            <w:tcW w:w="1378" w:type="dxa"/>
            <w:shd w:val="clear" w:color="auto" w:fill="auto"/>
            <w:noWrap/>
            <w:hideMark/>
          </w:tcPr>
          <w:p w:rsidR="00617D75" w:rsidRPr="001E3411" w:rsidRDefault="00617D75" w:rsidP="00880DAF">
            <w:pPr>
              <w:rPr>
                <w:rFonts w:ascii="Calibri" w:hAnsi="Calibri"/>
                <w:color w:val="000000"/>
                <w:sz w:val="18"/>
                <w:szCs w:val="44"/>
              </w:rPr>
            </w:pPr>
            <w:proofErr w:type="spellStart"/>
            <w:r w:rsidRPr="001E3411">
              <w:rPr>
                <w:rFonts w:ascii="Calibri" w:hAnsi="Calibri"/>
                <w:color w:val="000000"/>
                <w:sz w:val="18"/>
                <w:szCs w:val="44"/>
              </w:rPr>
              <w:t>Adamou</w:t>
            </w:r>
            <w:proofErr w:type="spellEnd"/>
            <w:r w:rsidRPr="001E3411">
              <w:rPr>
                <w:rFonts w:ascii="Calibri" w:hAnsi="Calibri"/>
                <w:color w:val="000000"/>
                <w:sz w:val="18"/>
                <w:szCs w:val="44"/>
              </w:rPr>
              <w:t xml:space="preserve"> HASSANE IDE</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195"/>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2.</w:t>
            </w:r>
          </w:p>
        </w:tc>
        <w:tc>
          <w:tcPr>
            <w:tcW w:w="1378" w:type="dxa"/>
            <w:shd w:val="clear" w:color="auto" w:fill="auto"/>
            <w:noWrap/>
            <w:hideMark/>
          </w:tcPr>
          <w:p w:rsidR="00617D75" w:rsidRPr="001E3411" w:rsidRDefault="00617D75" w:rsidP="00880DAF">
            <w:pPr>
              <w:rPr>
                <w:rFonts w:ascii="Calibri" w:hAnsi="Calibri"/>
                <w:color w:val="000000"/>
                <w:sz w:val="18"/>
                <w:szCs w:val="44"/>
              </w:rPr>
            </w:pPr>
            <w:proofErr w:type="spellStart"/>
            <w:r w:rsidRPr="001E3411">
              <w:rPr>
                <w:rFonts w:ascii="Calibri" w:hAnsi="Calibri"/>
                <w:color w:val="000000"/>
                <w:sz w:val="18"/>
                <w:szCs w:val="44"/>
              </w:rPr>
              <w:t>Douda</w:t>
            </w:r>
            <w:proofErr w:type="spellEnd"/>
            <w:r w:rsidRPr="001E3411">
              <w:rPr>
                <w:rFonts w:ascii="Calibri" w:hAnsi="Calibri"/>
                <w:color w:val="000000"/>
                <w:sz w:val="18"/>
                <w:szCs w:val="44"/>
              </w:rPr>
              <w:t xml:space="preserve"> NIANDOU</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B</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195"/>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3.</w:t>
            </w:r>
          </w:p>
        </w:tc>
        <w:tc>
          <w:tcPr>
            <w:tcW w:w="1378" w:type="dxa"/>
            <w:shd w:val="clear" w:color="auto" w:fill="auto"/>
            <w:noWrap/>
            <w:hideMark/>
          </w:tcPr>
          <w:p w:rsidR="00617D75" w:rsidRPr="001E3411" w:rsidRDefault="00617D75" w:rsidP="00880DAF">
            <w:pPr>
              <w:rPr>
                <w:rFonts w:ascii="Calibri" w:hAnsi="Calibri"/>
                <w:color w:val="000000"/>
                <w:sz w:val="18"/>
                <w:szCs w:val="44"/>
              </w:rPr>
            </w:pPr>
            <w:proofErr w:type="spellStart"/>
            <w:r w:rsidRPr="001E3411">
              <w:rPr>
                <w:rFonts w:ascii="Calibri" w:hAnsi="Calibri"/>
                <w:color w:val="000000"/>
                <w:sz w:val="18"/>
                <w:szCs w:val="44"/>
              </w:rPr>
              <w:t>Soumana</w:t>
            </w:r>
            <w:proofErr w:type="spellEnd"/>
            <w:r w:rsidRPr="001E3411">
              <w:rPr>
                <w:rFonts w:ascii="Calibri" w:hAnsi="Calibri"/>
                <w:color w:val="000000"/>
                <w:sz w:val="18"/>
                <w:szCs w:val="44"/>
              </w:rPr>
              <w:t xml:space="preserve"> SEYNI</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B</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B</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1500"/>
          <w:jc w:val="center"/>
        </w:trPr>
        <w:tc>
          <w:tcPr>
            <w:tcW w:w="431" w:type="dxa"/>
            <w:vMerge w:val="restart"/>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lastRenderedPageBreak/>
              <w:t>19</w:t>
            </w:r>
          </w:p>
        </w:tc>
        <w:tc>
          <w:tcPr>
            <w:tcW w:w="1040" w:type="dxa"/>
            <w:vMerge w:val="restart"/>
            <w:shd w:val="clear" w:color="auto" w:fill="auto"/>
            <w:hideMark/>
          </w:tcPr>
          <w:p w:rsidR="00617D75" w:rsidRPr="001E3411" w:rsidRDefault="00617D75" w:rsidP="00880DAF">
            <w:pPr>
              <w:rPr>
                <w:rFonts w:ascii="Calibri" w:hAnsi="Calibri"/>
                <w:color w:val="000000"/>
                <w:sz w:val="18"/>
              </w:rPr>
            </w:pPr>
            <w:r w:rsidRPr="001E3411">
              <w:rPr>
                <w:rFonts w:ascii="Calibri" w:hAnsi="Calibri"/>
                <w:color w:val="000000"/>
                <w:sz w:val="18"/>
              </w:rPr>
              <w:t>05-juin-13</w:t>
            </w:r>
          </w:p>
        </w:tc>
        <w:tc>
          <w:tcPr>
            <w:tcW w:w="846" w:type="dxa"/>
            <w:vMerge w:val="restart"/>
            <w:shd w:val="clear" w:color="auto" w:fill="auto"/>
            <w:hideMark/>
          </w:tcPr>
          <w:p w:rsidR="00617D75" w:rsidRPr="001E3411" w:rsidRDefault="00617D75" w:rsidP="00880DAF">
            <w:pPr>
              <w:rPr>
                <w:rFonts w:ascii="Calibri" w:hAnsi="Calibri"/>
                <w:b/>
                <w:bCs/>
                <w:color w:val="000000"/>
                <w:sz w:val="18"/>
              </w:rPr>
            </w:pPr>
            <w:r w:rsidRPr="001E3411">
              <w:rPr>
                <w:rFonts w:ascii="Calibri" w:hAnsi="Calibri"/>
                <w:b/>
                <w:bCs/>
                <w:color w:val="000000"/>
                <w:sz w:val="18"/>
              </w:rPr>
              <w:t>345</w:t>
            </w:r>
          </w:p>
        </w:tc>
        <w:tc>
          <w:tcPr>
            <w:tcW w:w="1113"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DCDS</w:t>
            </w:r>
          </w:p>
        </w:tc>
        <w:tc>
          <w:tcPr>
            <w:tcW w:w="1439"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Formation GAR</w:t>
            </w:r>
          </w:p>
        </w:tc>
        <w:tc>
          <w:tcPr>
            <w:tcW w:w="800" w:type="dxa"/>
            <w:vMerge w:val="restart"/>
            <w:shd w:val="clear" w:color="auto" w:fill="auto"/>
            <w:noWrap/>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senior</w:t>
            </w:r>
          </w:p>
        </w:tc>
        <w:tc>
          <w:tcPr>
            <w:tcW w:w="404" w:type="dxa"/>
            <w:vMerge w:val="restart"/>
            <w:shd w:val="clear" w:color="auto" w:fill="auto"/>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 </w:t>
            </w:r>
          </w:p>
        </w:tc>
        <w:tc>
          <w:tcPr>
            <w:tcW w:w="1649" w:type="dxa"/>
            <w:gridSpan w:val="2"/>
            <w:shd w:val="clear" w:color="000000" w:fill="D9D9D9"/>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Profil des TDR</w:t>
            </w:r>
          </w:p>
        </w:tc>
        <w:tc>
          <w:tcPr>
            <w:tcW w:w="1480"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 xml:space="preserve">troisième cycle en gestion et planification de développement. </w:t>
            </w:r>
          </w:p>
        </w:tc>
        <w:tc>
          <w:tcPr>
            <w:tcW w:w="1783"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 xml:space="preserve"> dix années d'expérience en ingénierie de la formation et/ou dans la mise en œuvre de projets et programmes</w:t>
            </w:r>
          </w:p>
        </w:tc>
        <w:tc>
          <w:tcPr>
            <w:tcW w:w="1733"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5 ans années dans la formation en GAR, animation d'un minimum de 5 modules de formation en GAR</w:t>
            </w:r>
          </w:p>
        </w:tc>
        <w:tc>
          <w:tcPr>
            <w:tcW w:w="1083"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français</w:t>
            </w:r>
          </w:p>
        </w:tc>
        <w:tc>
          <w:tcPr>
            <w:tcW w:w="1058" w:type="dxa"/>
            <w:shd w:val="clear" w:color="000000" w:fill="D9D9D9"/>
            <w:hideMark/>
          </w:tcPr>
          <w:p w:rsidR="00617D75" w:rsidRPr="001E3411" w:rsidRDefault="00617D75" w:rsidP="00880DAF">
            <w:pPr>
              <w:rPr>
                <w:rFonts w:ascii="Calibri" w:hAnsi="Calibri"/>
                <w:color w:val="000000"/>
                <w:sz w:val="18"/>
                <w:szCs w:val="28"/>
              </w:rPr>
            </w:pPr>
            <w:r w:rsidRPr="001E3411">
              <w:rPr>
                <w:rFonts w:ascii="Calibri" w:hAnsi="Calibri"/>
                <w:color w:val="000000"/>
                <w:sz w:val="18"/>
                <w:szCs w:val="28"/>
              </w:rPr>
              <w:t>bonne maîtrise de l’outil informatique</w:t>
            </w:r>
          </w:p>
        </w:tc>
        <w:tc>
          <w:tcPr>
            <w:tcW w:w="981" w:type="dxa"/>
            <w:vMerge w:val="restart"/>
            <w:shd w:val="clear" w:color="000000" w:fill="FFFFFF"/>
            <w:hideMark/>
          </w:tcPr>
          <w:p w:rsidR="00617D75" w:rsidRPr="001E3411" w:rsidRDefault="00617D75" w:rsidP="00880DAF">
            <w:pPr>
              <w:rPr>
                <w:rFonts w:ascii="Calibri" w:hAnsi="Calibri"/>
                <w:b/>
                <w:bCs/>
                <w:color w:val="000000"/>
                <w:sz w:val="18"/>
                <w:szCs w:val="44"/>
              </w:rPr>
            </w:pPr>
            <w:r w:rsidRPr="001E3411">
              <w:rPr>
                <w:rFonts w:ascii="Calibri" w:hAnsi="Calibri"/>
                <w:b/>
                <w:bCs/>
                <w:color w:val="000000"/>
                <w:sz w:val="18"/>
                <w:szCs w:val="44"/>
              </w:rPr>
              <w:t>Le CTS a retenu le CV de Daouda NIANDOU</w:t>
            </w:r>
          </w:p>
        </w:tc>
      </w:tr>
      <w:tr w:rsidR="00617D75" w:rsidRPr="001E3411" w:rsidTr="00880DAF">
        <w:trPr>
          <w:trHeight w:val="427"/>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1.</w:t>
            </w:r>
          </w:p>
        </w:tc>
        <w:tc>
          <w:tcPr>
            <w:tcW w:w="137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Daouda NIANDOU</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135"/>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2.</w:t>
            </w:r>
          </w:p>
        </w:tc>
        <w:tc>
          <w:tcPr>
            <w:tcW w:w="1378" w:type="dxa"/>
            <w:shd w:val="clear" w:color="auto" w:fill="auto"/>
            <w:noWrap/>
            <w:hideMark/>
          </w:tcPr>
          <w:p w:rsidR="00617D75" w:rsidRPr="001E3411" w:rsidRDefault="00617D75" w:rsidP="00880DAF">
            <w:pPr>
              <w:rPr>
                <w:rFonts w:ascii="Calibri" w:hAnsi="Calibri"/>
                <w:color w:val="000000"/>
                <w:sz w:val="18"/>
                <w:szCs w:val="44"/>
              </w:rPr>
            </w:pPr>
            <w:proofErr w:type="spellStart"/>
            <w:r w:rsidRPr="001E3411">
              <w:rPr>
                <w:rFonts w:ascii="Calibri" w:hAnsi="Calibri"/>
                <w:color w:val="000000"/>
                <w:sz w:val="18"/>
                <w:szCs w:val="44"/>
              </w:rPr>
              <w:t>Soumana</w:t>
            </w:r>
            <w:proofErr w:type="spellEnd"/>
            <w:r w:rsidRPr="001E3411">
              <w:rPr>
                <w:rFonts w:ascii="Calibri" w:hAnsi="Calibri"/>
                <w:color w:val="000000"/>
                <w:sz w:val="18"/>
                <w:szCs w:val="44"/>
              </w:rPr>
              <w:t xml:space="preserve"> SEYNI</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B</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r w:rsidR="00617D75" w:rsidRPr="001E3411" w:rsidTr="00880DAF">
        <w:trPr>
          <w:trHeight w:val="181"/>
          <w:jc w:val="center"/>
        </w:trPr>
        <w:tc>
          <w:tcPr>
            <w:tcW w:w="431" w:type="dxa"/>
            <w:vMerge/>
            <w:hideMark/>
          </w:tcPr>
          <w:p w:rsidR="00617D75" w:rsidRPr="001E3411" w:rsidRDefault="00617D75" w:rsidP="00880DAF">
            <w:pPr>
              <w:rPr>
                <w:rFonts w:ascii="Calibri" w:hAnsi="Calibri"/>
                <w:color w:val="000000"/>
                <w:sz w:val="18"/>
                <w:szCs w:val="44"/>
              </w:rPr>
            </w:pPr>
          </w:p>
        </w:tc>
        <w:tc>
          <w:tcPr>
            <w:tcW w:w="1040" w:type="dxa"/>
            <w:vMerge/>
            <w:hideMark/>
          </w:tcPr>
          <w:p w:rsidR="00617D75" w:rsidRPr="001E3411" w:rsidRDefault="00617D75" w:rsidP="00880DAF">
            <w:pPr>
              <w:rPr>
                <w:rFonts w:ascii="Calibri" w:hAnsi="Calibri"/>
                <w:color w:val="000000"/>
                <w:sz w:val="18"/>
              </w:rPr>
            </w:pPr>
          </w:p>
        </w:tc>
        <w:tc>
          <w:tcPr>
            <w:tcW w:w="846" w:type="dxa"/>
            <w:vMerge/>
            <w:hideMark/>
          </w:tcPr>
          <w:p w:rsidR="00617D75" w:rsidRPr="001E3411" w:rsidRDefault="00617D75" w:rsidP="00880DAF">
            <w:pPr>
              <w:rPr>
                <w:rFonts w:ascii="Calibri" w:hAnsi="Calibri"/>
                <w:b/>
                <w:bCs/>
                <w:color w:val="000000"/>
                <w:sz w:val="18"/>
              </w:rPr>
            </w:pPr>
          </w:p>
        </w:tc>
        <w:tc>
          <w:tcPr>
            <w:tcW w:w="1113" w:type="dxa"/>
            <w:vMerge/>
            <w:hideMark/>
          </w:tcPr>
          <w:p w:rsidR="00617D75" w:rsidRPr="001E3411" w:rsidRDefault="00617D75" w:rsidP="00880DAF">
            <w:pPr>
              <w:rPr>
                <w:rFonts w:ascii="Calibri" w:hAnsi="Calibri"/>
                <w:b/>
                <w:bCs/>
                <w:color w:val="000000"/>
                <w:sz w:val="18"/>
                <w:szCs w:val="44"/>
              </w:rPr>
            </w:pPr>
          </w:p>
        </w:tc>
        <w:tc>
          <w:tcPr>
            <w:tcW w:w="1439" w:type="dxa"/>
            <w:vMerge/>
            <w:hideMark/>
          </w:tcPr>
          <w:p w:rsidR="00617D75" w:rsidRPr="001E3411" w:rsidRDefault="00617D75" w:rsidP="00880DAF">
            <w:pPr>
              <w:rPr>
                <w:rFonts w:ascii="Calibri" w:hAnsi="Calibri"/>
                <w:b/>
                <w:bCs/>
                <w:color w:val="000000"/>
                <w:sz w:val="18"/>
                <w:szCs w:val="44"/>
              </w:rPr>
            </w:pPr>
          </w:p>
        </w:tc>
        <w:tc>
          <w:tcPr>
            <w:tcW w:w="800" w:type="dxa"/>
            <w:vMerge/>
            <w:hideMark/>
          </w:tcPr>
          <w:p w:rsidR="00617D75" w:rsidRPr="001E3411" w:rsidRDefault="00617D75" w:rsidP="00880DAF">
            <w:pPr>
              <w:rPr>
                <w:rFonts w:ascii="Calibri" w:hAnsi="Calibri"/>
                <w:b/>
                <w:bCs/>
                <w:color w:val="000000"/>
                <w:sz w:val="18"/>
                <w:szCs w:val="44"/>
              </w:rPr>
            </w:pPr>
          </w:p>
        </w:tc>
        <w:tc>
          <w:tcPr>
            <w:tcW w:w="404" w:type="dxa"/>
            <w:vMerge/>
            <w:hideMark/>
          </w:tcPr>
          <w:p w:rsidR="00617D75" w:rsidRPr="001E3411" w:rsidRDefault="00617D75" w:rsidP="00880DAF">
            <w:pPr>
              <w:rPr>
                <w:rFonts w:ascii="Calibri" w:hAnsi="Calibri"/>
                <w:b/>
                <w:bCs/>
                <w:color w:val="000000"/>
                <w:sz w:val="18"/>
                <w:szCs w:val="44"/>
              </w:rPr>
            </w:pPr>
          </w:p>
        </w:tc>
        <w:tc>
          <w:tcPr>
            <w:tcW w:w="271"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3.</w:t>
            </w:r>
          </w:p>
        </w:tc>
        <w:tc>
          <w:tcPr>
            <w:tcW w:w="1378" w:type="dxa"/>
            <w:shd w:val="clear" w:color="auto" w:fill="auto"/>
            <w:noWrap/>
            <w:hideMark/>
          </w:tcPr>
          <w:p w:rsidR="00617D75" w:rsidRPr="001E3411" w:rsidRDefault="00617D75" w:rsidP="00880DAF">
            <w:pPr>
              <w:rPr>
                <w:rFonts w:ascii="Calibri" w:hAnsi="Calibri"/>
                <w:color w:val="000000"/>
                <w:sz w:val="18"/>
                <w:szCs w:val="44"/>
              </w:rPr>
            </w:pPr>
            <w:proofErr w:type="spellStart"/>
            <w:r w:rsidRPr="001E3411">
              <w:rPr>
                <w:rFonts w:ascii="Calibri" w:hAnsi="Calibri"/>
                <w:color w:val="000000"/>
                <w:sz w:val="18"/>
                <w:szCs w:val="44"/>
              </w:rPr>
              <w:t>Boureima</w:t>
            </w:r>
            <w:proofErr w:type="spellEnd"/>
            <w:r w:rsidRPr="001E3411">
              <w:rPr>
                <w:rFonts w:ascii="Calibri" w:hAnsi="Calibri"/>
                <w:color w:val="000000"/>
                <w:sz w:val="18"/>
                <w:szCs w:val="44"/>
              </w:rPr>
              <w:t xml:space="preserve"> GADO</w:t>
            </w:r>
          </w:p>
        </w:tc>
        <w:tc>
          <w:tcPr>
            <w:tcW w:w="1480"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B</w:t>
            </w:r>
          </w:p>
        </w:tc>
        <w:tc>
          <w:tcPr>
            <w:tcW w:w="17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73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B</w:t>
            </w:r>
          </w:p>
        </w:tc>
        <w:tc>
          <w:tcPr>
            <w:tcW w:w="1083"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1058" w:type="dxa"/>
            <w:shd w:val="clear" w:color="auto" w:fill="auto"/>
            <w:noWrap/>
            <w:hideMark/>
          </w:tcPr>
          <w:p w:rsidR="00617D75" w:rsidRPr="001E3411" w:rsidRDefault="00617D75" w:rsidP="00880DAF">
            <w:pPr>
              <w:rPr>
                <w:rFonts w:ascii="Calibri" w:hAnsi="Calibri"/>
                <w:color w:val="000000"/>
                <w:sz w:val="18"/>
                <w:szCs w:val="44"/>
              </w:rPr>
            </w:pPr>
            <w:r w:rsidRPr="001E3411">
              <w:rPr>
                <w:rFonts w:ascii="Calibri" w:hAnsi="Calibri"/>
                <w:color w:val="000000"/>
                <w:sz w:val="18"/>
                <w:szCs w:val="44"/>
              </w:rPr>
              <w:t>A</w:t>
            </w:r>
          </w:p>
        </w:tc>
        <w:tc>
          <w:tcPr>
            <w:tcW w:w="981" w:type="dxa"/>
            <w:vMerge/>
            <w:hideMark/>
          </w:tcPr>
          <w:p w:rsidR="00617D75" w:rsidRPr="001E3411" w:rsidRDefault="00617D75" w:rsidP="00880DAF">
            <w:pPr>
              <w:rPr>
                <w:rFonts w:ascii="Calibri" w:hAnsi="Calibri"/>
                <w:b/>
                <w:bCs/>
                <w:color w:val="000000"/>
                <w:sz w:val="18"/>
                <w:szCs w:val="44"/>
              </w:rPr>
            </w:pPr>
          </w:p>
        </w:tc>
      </w:tr>
    </w:tbl>
    <w:p w:rsidR="00605E66" w:rsidRDefault="00605E66" w:rsidP="00153791">
      <w:pPr>
        <w:spacing w:before="120" w:after="120"/>
      </w:pPr>
    </w:p>
    <w:p w:rsidR="00617D75" w:rsidRDefault="00617D75" w:rsidP="00617D75">
      <w:pPr>
        <w:jc w:val="center"/>
        <w:rPr>
          <w:b/>
          <w:szCs w:val="28"/>
        </w:rPr>
      </w:pPr>
      <w:r>
        <w:rPr>
          <w:b/>
        </w:rPr>
        <w:t xml:space="preserve">Annexe 3 : </w:t>
      </w:r>
      <w:r w:rsidRPr="007528C7">
        <w:rPr>
          <w:b/>
          <w:szCs w:val="28"/>
        </w:rPr>
        <w:t>Liste des participants</w:t>
      </w:r>
    </w:p>
    <w:p w:rsidR="00617D75" w:rsidRPr="007528C7" w:rsidRDefault="00617D75" w:rsidP="00617D75">
      <w:pPr>
        <w:jc w:val="center"/>
        <w:rPr>
          <w:b/>
          <w:szCs w:val="28"/>
        </w:rPr>
      </w:pPr>
    </w:p>
    <w:p w:rsidR="00617D75" w:rsidRDefault="00617D75" w:rsidP="00153791">
      <w:pPr>
        <w:spacing w:before="120" w:after="120"/>
      </w:pPr>
    </w:p>
    <w:tbl>
      <w:tblPr>
        <w:tblW w:w="14992"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5610"/>
        <w:gridCol w:w="4395"/>
        <w:gridCol w:w="4110"/>
      </w:tblGrid>
      <w:tr w:rsidR="00617D75" w:rsidRPr="007528C7" w:rsidTr="00880DAF">
        <w:trPr>
          <w:trHeight w:val="124"/>
        </w:trPr>
        <w:tc>
          <w:tcPr>
            <w:tcW w:w="877" w:type="dxa"/>
            <w:shd w:val="clear" w:color="auto" w:fill="auto"/>
          </w:tcPr>
          <w:p w:rsidR="00617D75" w:rsidRPr="007528C7" w:rsidRDefault="00617D75" w:rsidP="00880DAF">
            <w:pPr>
              <w:jc w:val="center"/>
              <w:rPr>
                <w:rFonts w:ascii="Garamond" w:hAnsi="Garamond"/>
                <w:b/>
              </w:rPr>
            </w:pPr>
            <w:r w:rsidRPr="007528C7">
              <w:rPr>
                <w:rFonts w:ascii="Garamond" w:hAnsi="Garamond"/>
                <w:b/>
              </w:rPr>
              <w:t>N°</w:t>
            </w:r>
          </w:p>
        </w:tc>
        <w:tc>
          <w:tcPr>
            <w:tcW w:w="5610" w:type="dxa"/>
            <w:shd w:val="clear" w:color="auto" w:fill="auto"/>
          </w:tcPr>
          <w:p w:rsidR="00617D75" w:rsidRPr="007528C7" w:rsidRDefault="00617D75" w:rsidP="00880DAF">
            <w:pPr>
              <w:jc w:val="center"/>
              <w:rPr>
                <w:rFonts w:ascii="Garamond" w:hAnsi="Garamond"/>
                <w:b/>
              </w:rPr>
            </w:pPr>
            <w:r w:rsidRPr="007528C7">
              <w:rPr>
                <w:rFonts w:ascii="Garamond" w:hAnsi="Garamond"/>
                <w:b/>
              </w:rPr>
              <w:t>Noms et Prénoms</w:t>
            </w:r>
          </w:p>
        </w:tc>
        <w:tc>
          <w:tcPr>
            <w:tcW w:w="4395" w:type="dxa"/>
            <w:shd w:val="clear" w:color="auto" w:fill="auto"/>
          </w:tcPr>
          <w:p w:rsidR="00617D75" w:rsidRPr="007528C7" w:rsidRDefault="00617D75" w:rsidP="00880DAF">
            <w:pPr>
              <w:jc w:val="center"/>
              <w:rPr>
                <w:rFonts w:ascii="Garamond" w:hAnsi="Garamond"/>
                <w:b/>
              </w:rPr>
            </w:pPr>
            <w:r w:rsidRPr="007528C7">
              <w:rPr>
                <w:rFonts w:ascii="Garamond" w:hAnsi="Garamond"/>
                <w:b/>
              </w:rPr>
              <w:t>Adresse Electronique</w:t>
            </w:r>
          </w:p>
        </w:tc>
        <w:tc>
          <w:tcPr>
            <w:tcW w:w="4110" w:type="dxa"/>
            <w:shd w:val="clear" w:color="auto" w:fill="auto"/>
          </w:tcPr>
          <w:p w:rsidR="00617D75" w:rsidRPr="007528C7" w:rsidRDefault="00617D75" w:rsidP="00880DAF">
            <w:pPr>
              <w:jc w:val="center"/>
              <w:rPr>
                <w:rFonts w:ascii="Garamond" w:hAnsi="Garamond"/>
                <w:b/>
              </w:rPr>
            </w:pPr>
            <w:r w:rsidRPr="007528C7">
              <w:rPr>
                <w:rFonts w:ascii="Garamond" w:hAnsi="Garamond"/>
                <w:b/>
              </w:rPr>
              <w:t>Fonction</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1</w:t>
            </w:r>
          </w:p>
        </w:tc>
        <w:tc>
          <w:tcPr>
            <w:tcW w:w="5610" w:type="dxa"/>
            <w:shd w:val="clear" w:color="auto" w:fill="auto"/>
          </w:tcPr>
          <w:p w:rsidR="00617D75" w:rsidRPr="007528C7" w:rsidRDefault="00617D75" w:rsidP="00880DAF">
            <w:pPr>
              <w:jc w:val="both"/>
              <w:rPr>
                <w:rFonts w:ascii="Garamond" w:hAnsi="Garamond"/>
              </w:rPr>
            </w:pPr>
            <w:proofErr w:type="spellStart"/>
            <w:r>
              <w:rPr>
                <w:rFonts w:ascii="Garamond" w:hAnsi="Garamond"/>
              </w:rPr>
              <w:t>Habi</w:t>
            </w:r>
            <w:proofErr w:type="spellEnd"/>
            <w:r>
              <w:rPr>
                <w:rFonts w:ascii="Garamond" w:hAnsi="Garamond"/>
              </w:rPr>
              <w:t xml:space="preserve"> OUMAROU</w:t>
            </w:r>
          </w:p>
        </w:tc>
        <w:tc>
          <w:tcPr>
            <w:tcW w:w="4395" w:type="dxa"/>
            <w:shd w:val="clear" w:color="auto" w:fill="auto"/>
          </w:tcPr>
          <w:p w:rsidR="00617D75" w:rsidRPr="007528C7" w:rsidRDefault="00617D75" w:rsidP="00880DAF">
            <w:pPr>
              <w:jc w:val="both"/>
              <w:rPr>
                <w:rFonts w:ascii="Garamond" w:hAnsi="Garamond"/>
              </w:rPr>
            </w:pPr>
            <w:r>
              <w:rPr>
                <w:rFonts w:ascii="Garamond" w:hAnsi="Garamond"/>
              </w:rPr>
              <w:t>ohabi@ins.ne</w:t>
            </w:r>
          </w:p>
        </w:tc>
        <w:tc>
          <w:tcPr>
            <w:tcW w:w="4110" w:type="dxa"/>
            <w:shd w:val="clear" w:color="auto" w:fill="auto"/>
          </w:tcPr>
          <w:p w:rsidR="00617D75" w:rsidRPr="007528C7" w:rsidRDefault="00617D75" w:rsidP="00880DAF">
            <w:pPr>
              <w:jc w:val="both"/>
              <w:rPr>
                <w:rFonts w:ascii="Garamond" w:hAnsi="Garamond"/>
              </w:rPr>
            </w:pPr>
            <w:r>
              <w:rPr>
                <w:rFonts w:ascii="Garamond" w:hAnsi="Garamond"/>
              </w:rPr>
              <w:t>DER</w:t>
            </w:r>
            <w:r w:rsidRPr="007528C7">
              <w:rPr>
                <w:rFonts w:ascii="Garamond" w:hAnsi="Garamond"/>
              </w:rPr>
              <w:t>/INS</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2</w:t>
            </w:r>
          </w:p>
        </w:tc>
        <w:tc>
          <w:tcPr>
            <w:tcW w:w="5610" w:type="dxa"/>
            <w:shd w:val="clear" w:color="auto" w:fill="auto"/>
          </w:tcPr>
          <w:p w:rsidR="00617D75" w:rsidRPr="007528C7" w:rsidRDefault="00617D75" w:rsidP="00880DAF">
            <w:pPr>
              <w:jc w:val="both"/>
              <w:rPr>
                <w:rFonts w:ascii="Garamond" w:hAnsi="Garamond"/>
              </w:rPr>
            </w:pPr>
            <w:r w:rsidRPr="007528C7">
              <w:rPr>
                <w:rFonts w:ascii="Garamond" w:hAnsi="Garamond"/>
              </w:rPr>
              <w:t>Estelle D</w:t>
            </w:r>
            <w:r>
              <w:rPr>
                <w:rFonts w:ascii="Garamond" w:hAnsi="Garamond"/>
              </w:rPr>
              <w:t>ULUC</w:t>
            </w:r>
          </w:p>
        </w:tc>
        <w:tc>
          <w:tcPr>
            <w:tcW w:w="4395" w:type="dxa"/>
            <w:shd w:val="clear" w:color="auto" w:fill="auto"/>
          </w:tcPr>
          <w:p w:rsidR="00617D75" w:rsidRPr="007528C7" w:rsidRDefault="00617D75" w:rsidP="00880DAF">
            <w:pPr>
              <w:jc w:val="both"/>
              <w:rPr>
                <w:rFonts w:ascii="Garamond" w:hAnsi="Garamond"/>
              </w:rPr>
            </w:pPr>
            <w:r>
              <w:rPr>
                <w:rFonts w:ascii="Garamond" w:hAnsi="Garamond"/>
              </w:rPr>
              <w:t>c</w:t>
            </w:r>
            <w:r w:rsidRPr="007528C7">
              <w:rPr>
                <w:rFonts w:ascii="Garamond" w:hAnsi="Garamond"/>
              </w:rPr>
              <w:t>oordination.projet.niger@gmail.com</w:t>
            </w:r>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EPI/PASTAGEP</w:t>
            </w:r>
            <w:r>
              <w:rPr>
                <w:rFonts w:ascii="Garamond" w:hAnsi="Garamond"/>
              </w:rPr>
              <w:t xml:space="preserve"> par intérim</w:t>
            </w:r>
          </w:p>
        </w:tc>
      </w:tr>
      <w:tr w:rsidR="00617D75" w:rsidRPr="007528C7" w:rsidTr="00880DAF">
        <w:trPr>
          <w:trHeight w:val="246"/>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3</w:t>
            </w:r>
          </w:p>
        </w:tc>
        <w:tc>
          <w:tcPr>
            <w:tcW w:w="5610" w:type="dxa"/>
            <w:shd w:val="clear" w:color="auto" w:fill="auto"/>
          </w:tcPr>
          <w:p w:rsidR="00617D75" w:rsidRPr="007528C7" w:rsidRDefault="00617D75" w:rsidP="00880DAF">
            <w:pPr>
              <w:jc w:val="both"/>
              <w:rPr>
                <w:rFonts w:ascii="Garamond" w:hAnsi="Garamond"/>
              </w:rPr>
            </w:pPr>
            <w:r>
              <w:rPr>
                <w:rFonts w:ascii="Garamond" w:hAnsi="Garamond"/>
              </w:rPr>
              <w:t xml:space="preserve">Mme </w:t>
            </w:r>
            <w:proofErr w:type="spellStart"/>
            <w:r w:rsidRPr="007528C7">
              <w:rPr>
                <w:rFonts w:ascii="Garamond" w:hAnsi="Garamond"/>
              </w:rPr>
              <w:t>Halimatou</w:t>
            </w:r>
            <w:proofErr w:type="spellEnd"/>
            <w:r>
              <w:rPr>
                <w:rFonts w:ascii="Garamond" w:hAnsi="Garamond"/>
              </w:rPr>
              <w:t xml:space="preserve"> KAMIL</w:t>
            </w:r>
            <w:r w:rsidRPr="007528C7">
              <w:rPr>
                <w:rFonts w:ascii="Garamond" w:hAnsi="Garamond"/>
              </w:rPr>
              <w:t xml:space="preserve"> </w:t>
            </w:r>
            <w:r>
              <w:rPr>
                <w:rFonts w:ascii="Garamond" w:hAnsi="Garamond"/>
              </w:rPr>
              <w:t>AMADOU</w:t>
            </w:r>
            <w:r w:rsidRPr="007528C7">
              <w:rPr>
                <w:rFonts w:ascii="Garamond" w:hAnsi="Garamond"/>
              </w:rPr>
              <w:t xml:space="preserve"> </w:t>
            </w:r>
          </w:p>
        </w:tc>
        <w:tc>
          <w:tcPr>
            <w:tcW w:w="4395" w:type="dxa"/>
            <w:shd w:val="clear" w:color="auto" w:fill="auto"/>
          </w:tcPr>
          <w:p w:rsidR="00617D75" w:rsidRPr="007528C7" w:rsidRDefault="00617D75" w:rsidP="00880DAF">
            <w:pPr>
              <w:jc w:val="both"/>
              <w:rPr>
                <w:rFonts w:ascii="Garamond" w:hAnsi="Garamond"/>
              </w:rPr>
            </w:pPr>
            <w:r>
              <w:rPr>
                <w:rFonts w:ascii="Garamond" w:hAnsi="Garamond"/>
              </w:rPr>
              <w:t>hkamil@ins.ne</w:t>
            </w:r>
          </w:p>
        </w:tc>
        <w:tc>
          <w:tcPr>
            <w:tcW w:w="4110" w:type="dxa"/>
            <w:shd w:val="clear" w:color="auto" w:fill="auto"/>
          </w:tcPr>
          <w:p w:rsidR="00617D75" w:rsidRPr="007528C7" w:rsidRDefault="00617D75" w:rsidP="00880DAF">
            <w:pPr>
              <w:jc w:val="both"/>
              <w:rPr>
                <w:rFonts w:ascii="Garamond" w:hAnsi="Garamond"/>
              </w:rPr>
            </w:pPr>
            <w:r>
              <w:rPr>
                <w:rFonts w:ascii="Garamond" w:hAnsi="Garamond"/>
              </w:rPr>
              <w:t>ONAPAD</w:t>
            </w:r>
            <w:r w:rsidRPr="007528C7">
              <w:rPr>
                <w:rFonts w:ascii="Garamond" w:hAnsi="Garamond"/>
              </w:rPr>
              <w:t>/INS</w:t>
            </w:r>
          </w:p>
        </w:tc>
      </w:tr>
      <w:tr w:rsidR="00617D75" w:rsidRPr="007528C7" w:rsidTr="00880DAF">
        <w:trPr>
          <w:trHeight w:val="261"/>
        </w:trPr>
        <w:tc>
          <w:tcPr>
            <w:tcW w:w="877" w:type="dxa"/>
            <w:shd w:val="clear" w:color="auto" w:fill="auto"/>
          </w:tcPr>
          <w:p w:rsidR="00617D75" w:rsidRPr="007528C7" w:rsidRDefault="00617D75" w:rsidP="00880DAF">
            <w:pPr>
              <w:rPr>
                <w:rFonts w:ascii="Garamond" w:hAnsi="Garamond"/>
                <w:b/>
              </w:rPr>
            </w:pPr>
            <w:r w:rsidRPr="007528C7">
              <w:rPr>
                <w:rFonts w:ascii="Garamond" w:hAnsi="Garamond"/>
                <w:b/>
              </w:rPr>
              <w:t>4</w:t>
            </w:r>
          </w:p>
        </w:tc>
        <w:tc>
          <w:tcPr>
            <w:tcW w:w="5610" w:type="dxa"/>
            <w:shd w:val="clear" w:color="auto" w:fill="auto"/>
          </w:tcPr>
          <w:p w:rsidR="00617D75" w:rsidRPr="007528C7" w:rsidRDefault="00617D75" w:rsidP="00880DAF">
            <w:pPr>
              <w:jc w:val="both"/>
              <w:rPr>
                <w:rFonts w:ascii="Garamond" w:hAnsi="Garamond"/>
              </w:rPr>
            </w:pPr>
            <w:r w:rsidRPr="007528C7">
              <w:rPr>
                <w:rFonts w:ascii="Garamond" w:hAnsi="Garamond"/>
              </w:rPr>
              <w:t>Ibrahim S</w:t>
            </w:r>
            <w:r>
              <w:rPr>
                <w:rFonts w:ascii="Garamond" w:hAnsi="Garamond"/>
              </w:rPr>
              <w:t>OUMAILA</w:t>
            </w:r>
          </w:p>
        </w:tc>
        <w:tc>
          <w:tcPr>
            <w:tcW w:w="4395" w:type="dxa"/>
            <w:shd w:val="clear" w:color="auto" w:fill="auto"/>
          </w:tcPr>
          <w:p w:rsidR="00617D75" w:rsidRPr="007528C7" w:rsidRDefault="00617D75" w:rsidP="00880DAF">
            <w:pPr>
              <w:jc w:val="both"/>
              <w:rPr>
                <w:rFonts w:ascii="Garamond" w:hAnsi="Garamond"/>
              </w:rPr>
            </w:pPr>
            <w:r w:rsidRPr="007528C7">
              <w:rPr>
                <w:rFonts w:ascii="Garamond" w:hAnsi="Garamond"/>
              </w:rPr>
              <w:t>isoumaila@ins.ne</w:t>
            </w:r>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DCDS/INS</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5</w:t>
            </w:r>
          </w:p>
        </w:tc>
        <w:tc>
          <w:tcPr>
            <w:tcW w:w="5610" w:type="dxa"/>
            <w:shd w:val="clear" w:color="auto" w:fill="auto"/>
          </w:tcPr>
          <w:p w:rsidR="00617D75" w:rsidRPr="007528C7" w:rsidRDefault="00617D75" w:rsidP="00880DAF">
            <w:pPr>
              <w:jc w:val="both"/>
              <w:rPr>
                <w:rFonts w:ascii="Garamond" w:hAnsi="Garamond"/>
              </w:rPr>
            </w:pPr>
            <w:r w:rsidRPr="007528C7">
              <w:rPr>
                <w:rFonts w:ascii="Garamond" w:hAnsi="Garamond"/>
              </w:rPr>
              <w:t>Briac D</w:t>
            </w:r>
            <w:r>
              <w:rPr>
                <w:rFonts w:ascii="Garamond" w:hAnsi="Garamond"/>
              </w:rPr>
              <w:t>EFFOBIS</w:t>
            </w:r>
          </w:p>
        </w:tc>
        <w:tc>
          <w:tcPr>
            <w:tcW w:w="4395" w:type="dxa"/>
            <w:shd w:val="clear" w:color="auto" w:fill="auto"/>
          </w:tcPr>
          <w:p w:rsidR="00617D75" w:rsidRPr="007528C7" w:rsidRDefault="00617D75" w:rsidP="00880DAF">
            <w:pPr>
              <w:jc w:val="both"/>
              <w:rPr>
                <w:rFonts w:ascii="Garamond" w:hAnsi="Garamond"/>
              </w:rPr>
            </w:pPr>
            <w:proofErr w:type="spellStart"/>
            <w:r w:rsidRPr="007528C7">
              <w:rPr>
                <w:rFonts w:ascii="Garamond" w:hAnsi="Garamond"/>
              </w:rPr>
              <w:t>briac.deffobis@eeas.europa-eu</w:t>
            </w:r>
            <w:proofErr w:type="spellEnd"/>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Economiste Union Européenne</w:t>
            </w:r>
          </w:p>
        </w:tc>
      </w:tr>
      <w:tr w:rsidR="00617D75" w:rsidRPr="007528C7" w:rsidTr="00880DAF">
        <w:trPr>
          <w:trHeight w:val="246"/>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6</w:t>
            </w:r>
          </w:p>
        </w:tc>
        <w:tc>
          <w:tcPr>
            <w:tcW w:w="5610" w:type="dxa"/>
            <w:shd w:val="clear" w:color="auto" w:fill="auto"/>
          </w:tcPr>
          <w:p w:rsidR="00617D75" w:rsidRPr="007528C7" w:rsidRDefault="00617D75" w:rsidP="00880DAF">
            <w:pPr>
              <w:jc w:val="both"/>
              <w:rPr>
                <w:rFonts w:ascii="Garamond" w:hAnsi="Garamond"/>
              </w:rPr>
            </w:pPr>
            <w:proofErr w:type="spellStart"/>
            <w:r w:rsidRPr="007528C7">
              <w:rPr>
                <w:rFonts w:ascii="Garamond" w:hAnsi="Garamond"/>
              </w:rPr>
              <w:t>Issoufou</w:t>
            </w:r>
            <w:proofErr w:type="spellEnd"/>
            <w:r w:rsidRPr="007528C7">
              <w:rPr>
                <w:rFonts w:ascii="Garamond" w:hAnsi="Garamond"/>
              </w:rPr>
              <w:t xml:space="preserve"> I</w:t>
            </w:r>
            <w:r>
              <w:rPr>
                <w:rFonts w:ascii="Garamond" w:hAnsi="Garamond"/>
              </w:rPr>
              <w:t>SSIAKOU</w:t>
            </w:r>
          </w:p>
        </w:tc>
        <w:tc>
          <w:tcPr>
            <w:tcW w:w="4395" w:type="dxa"/>
            <w:shd w:val="clear" w:color="auto" w:fill="auto"/>
          </w:tcPr>
          <w:p w:rsidR="00617D75" w:rsidRPr="007528C7" w:rsidRDefault="00617D75" w:rsidP="00880DAF">
            <w:pPr>
              <w:jc w:val="both"/>
              <w:rPr>
                <w:rFonts w:ascii="Garamond" w:hAnsi="Garamond"/>
              </w:rPr>
            </w:pPr>
            <w:r w:rsidRPr="007528C7">
              <w:rPr>
                <w:rFonts w:ascii="Garamond" w:hAnsi="Garamond"/>
              </w:rPr>
              <w:t>iissiako@ins.ne</w:t>
            </w:r>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DAF/INS</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7</w:t>
            </w:r>
          </w:p>
        </w:tc>
        <w:tc>
          <w:tcPr>
            <w:tcW w:w="5610" w:type="dxa"/>
            <w:shd w:val="clear" w:color="auto" w:fill="auto"/>
          </w:tcPr>
          <w:p w:rsidR="00617D75" w:rsidRPr="007528C7" w:rsidRDefault="00617D75" w:rsidP="00880DAF">
            <w:pPr>
              <w:jc w:val="both"/>
              <w:rPr>
                <w:rFonts w:ascii="Garamond" w:hAnsi="Garamond"/>
              </w:rPr>
            </w:pPr>
            <w:proofErr w:type="spellStart"/>
            <w:r w:rsidRPr="007528C7">
              <w:rPr>
                <w:rFonts w:ascii="Garamond" w:hAnsi="Garamond"/>
              </w:rPr>
              <w:t>Adamou</w:t>
            </w:r>
            <w:proofErr w:type="spellEnd"/>
            <w:r w:rsidRPr="007528C7">
              <w:rPr>
                <w:rFonts w:ascii="Garamond" w:hAnsi="Garamond"/>
              </w:rPr>
              <w:t xml:space="preserve"> B</w:t>
            </w:r>
            <w:r>
              <w:rPr>
                <w:rFonts w:ascii="Garamond" w:hAnsi="Garamond"/>
              </w:rPr>
              <w:t>OUZOU</w:t>
            </w:r>
          </w:p>
        </w:tc>
        <w:tc>
          <w:tcPr>
            <w:tcW w:w="4395" w:type="dxa"/>
            <w:shd w:val="clear" w:color="auto" w:fill="auto"/>
          </w:tcPr>
          <w:p w:rsidR="00617D75" w:rsidRPr="007528C7" w:rsidRDefault="00617D75" w:rsidP="00880DAF">
            <w:pPr>
              <w:jc w:val="both"/>
              <w:rPr>
                <w:rFonts w:ascii="Garamond" w:hAnsi="Garamond"/>
              </w:rPr>
            </w:pPr>
            <w:r>
              <w:rPr>
                <w:rFonts w:ascii="Garamond" w:hAnsi="Garamond"/>
              </w:rPr>
              <w:t>a</w:t>
            </w:r>
            <w:r w:rsidRPr="007528C7">
              <w:rPr>
                <w:rFonts w:ascii="Garamond" w:hAnsi="Garamond"/>
              </w:rPr>
              <w:t>bouzou</w:t>
            </w:r>
            <w:r>
              <w:rPr>
                <w:rFonts w:ascii="Garamond" w:hAnsi="Garamond"/>
              </w:rPr>
              <w:t>@ins.ne</w:t>
            </w:r>
          </w:p>
        </w:tc>
        <w:tc>
          <w:tcPr>
            <w:tcW w:w="4110" w:type="dxa"/>
            <w:shd w:val="clear" w:color="auto" w:fill="auto"/>
          </w:tcPr>
          <w:p w:rsidR="00617D75" w:rsidRPr="007528C7" w:rsidRDefault="00617D75" w:rsidP="00880DAF">
            <w:pPr>
              <w:jc w:val="both"/>
              <w:rPr>
                <w:rFonts w:ascii="Garamond" w:hAnsi="Garamond"/>
              </w:rPr>
            </w:pPr>
            <w:r>
              <w:rPr>
                <w:rFonts w:ascii="Garamond" w:hAnsi="Garamond"/>
              </w:rPr>
              <w:t>C/DG/I</w:t>
            </w:r>
            <w:r w:rsidRPr="007528C7">
              <w:rPr>
                <w:rFonts w:ascii="Garamond" w:hAnsi="Garamond"/>
              </w:rPr>
              <w:t>NS</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Pr>
                <w:rFonts w:ascii="Garamond" w:hAnsi="Garamond"/>
                <w:b/>
              </w:rPr>
              <w:t>8</w:t>
            </w:r>
          </w:p>
        </w:tc>
        <w:tc>
          <w:tcPr>
            <w:tcW w:w="5610" w:type="dxa"/>
            <w:shd w:val="clear" w:color="auto" w:fill="auto"/>
          </w:tcPr>
          <w:p w:rsidR="00617D75" w:rsidRDefault="00617D75" w:rsidP="00880DAF">
            <w:pPr>
              <w:jc w:val="both"/>
              <w:rPr>
                <w:rFonts w:ascii="Garamond" w:hAnsi="Garamond"/>
              </w:rPr>
            </w:pPr>
            <w:r>
              <w:rPr>
                <w:rFonts w:ascii="Garamond" w:hAnsi="Garamond"/>
              </w:rPr>
              <w:t>Alain DE SOUZA</w:t>
            </w:r>
          </w:p>
        </w:tc>
        <w:tc>
          <w:tcPr>
            <w:tcW w:w="4395" w:type="dxa"/>
            <w:shd w:val="clear" w:color="auto" w:fill="auto"/>
          </w:tcPr>
          <w:p w:rsidR="00617D75" w:rsidRDefault="00617D75" w:rsidP="00880DAF">
            <w:pPr>
              <w:jc w:val="both"/>
              <w:rPr>
                <w:rFonts w:ascii="Garamond" w:hAnsi="Garamond"/>
              </w:rPr>
            </w:pPr>
            <w:r>
              <w:rPr>
                <w:rFonts w:ascii="Garamond" w:hAnsi="Garamond"/>
              </w:rPr>
              <w:t>allan.soren68@yahoo.com</w:t>
            </w:r>
          </w:p>
        </w:tc>
        <w:tc>
          <w:tcPr>
            <w:tcW w:w="4110" w:type="dxa"/>
            <w:shd w:val="clear" w:color="auto" w:fill="auto"/>
          </w:tcPr>
          <w:p w:rsidR="00617D75" w:rsidRDefault="00617D75" w:rsidP="00880DAF">
            <w:pPr>
              <w:jc w:val="both"/>
              <w:rPr>
                <w:rFonts w:ascii="Garamond" w:hAnsi="Garamond"/>
              </w:rPr>
            </w:pPr>
            <w:r>
              <w:rPr>
                <w:rFonts w:ascii="Garamond" w:hAnsi="Garamond"/>
              </w:rPr>
              <w:t>Chargé de Programme/CUE</w:t>
            </w:r>
          </w:p>
        </w:tc>
      </w:tr>
      <w:tr w:rsidR="00617D75" w:rsidRPr="007528C7" w:rsidTr="00880DAF">
        <w:trPr>
          <w:trHeight w:val="246"/>
        </w:trPr>
        <w:tc>
          <w:tcPr>
            <w:tcW w:w="877" w:type="dxa"/>
            <w:shd w:val="clear" w:color="auto" w:fill="auto"/>
          </w:tcPr>
          <w:p w:rsidR="00617D75" w:rsidRPr="007528C7" w:rsidRDefault="00617D75" w:rsidP="00880DAF">
            <w:pPr>
              <w:jc w:val="both"/>
              <w:rPr>
                <w:rFonts w:ascii="Garamond" w:hAnsi="Garamond"/>
                <w:b/>
              </w:rPr>
            </w:pPr>
            <w:r>
              <w:rPr>
                <w:rFonts w:ascii="Garamond" w:hAnsi="Garamond"/>
                <w:b/>
              </w:rPr>
              <w:t>9</w:t>
            </w:r>
          </w:p>
        </w:tc>
        <w:tc>
          <w:tcPr>
            <w:tcW w:w="5610" w:type="dxa"/>
            <w:shd w:val="clear" w:color="auto" w:fill="auto"/>
          </w:tcPr>
          <w:p w:rsidR="00617D75" w:rsidRPr="007528C7" w:rsidRDefault="00617D75" w:rsidP="00880DAF">
            <w:pPr>
              <w:jc w:val="both"/>
              <w:rPr>
                <w:rFonts w:ascii="Garamond" w:hAnsi="Garamond"/>
              </w:rPr>
            </w:pPr>
            <w:r w:rsidRPr="007528C7">
              <w:rPr>
                <w:rFonts w:ascii="Garamond" w:hAnsi="Garamond"/>
              </w:rPr>
              <w:t xml:space="preserve">Mme </w:t>
            </w:r>
            <w:proofErr w:type="spellStart"/>
            <w:r w:rsidRPr="007528C7">
              <w:rPr>
                <w:rFonts w:ascii="Garamond" w:hAnsi="Garamond"/>
              </w:rPr>
              <w:t>Haoua</w:t>
            </w:r>
            <w:proofErr w:type="spellEnd"/>
            <w:r w:rsidRPr="007528C7">
              <w:rPr>
                <w:rFonts w:ascii="Garamond" w:hAnsi="Garamond"/>
              </w:rPr>
              <w:t xml:space="preserve"> O</w:t>
            </w:r>
            <w:r>
              <w:rPr>
                <w:rFonts w:ascii="Garamond" w:hAnsi="Garamond"/>
              </w:rPr>
              <w:t>MAR</w:t>
            </w:r>
            <w:r w:rsidRPr="007528C7">
              <w:rPr>
                <w:rFonts w:ascii="Garamond" w:hAnsi="Garamond"/>
              </w:rPr>
              <w:t xml:space="preserve"> </w:t>
            </w:r>
          </w:p>
        </w:tc>
        <w:tc>
          <w:tcPr>
            <w:tcW w:w="4395" w:type="dxa"/>
            <w:shd w:val="clear" w:color="auto" w:fill="auto"/>
          </w:tcPr>
          <w:p w:rsidR="00617D75" w:rsidRPr="007528C7" w:rsidRDefault="00617D75" w:rsidP="00880DAF">
            <w:pPr>
              <w:jc w:val="both"/>
              <w:rPr>
                <w:rFonts w:ascii="Garamond" w:hAnsi="Garamond"/>
              </w:rPr>
            </w:pPr>
            <w:r w:rsidRPr="007528C7">
              <w:rPr>
                <w:rFonts w:ascii="Garamond" w:hAnsi="Garamond"/>
              </w:rPr>
              <w:t>homar@ins.ne</w:t>
            </w:r>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D/CFP</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1</w:t>
            </w:r>
            <w:r>
              <w:rPr>
                <w:rFonts w:ascii="Garamond" w:hAnsi="Garamond"/>
                <w:b/>
              </w:rPr>
              <w:t>0</w:t>
            </w:r>
          </w:p>
        </w:tc>
        <w:tc>
          <w:tcPr>
            <w:tcW w:w="5610" w:type="dxa"/>
            <w:shd w:val="clear" w:color="auto" w:fill="auto"/>
          </w:tcPr>
          <w:p w:rsidR="00617D75" w:rsidRPr="007528C7" w:rsidRDefault="00617D75" w:rsidP="00880DAF">
            <w:pPr>
              <w:jc w:val="both"/>
              <w:rPr>
                <w:rFonts w:ascii="Garamond" w:hAnsi="Garamond"/>
              </w:rPr>
            </w:pPr>
            <w:proofErr w:type="spellStart"/>
            <w:r w:rsidRPr="007528C7">
              <w:rPr>
                <w:rFonts w:ascii="Garamond" w:hAnsi="Garamond"/>
              </w:rPr>
              <w:t>Mariama</w:t>
            </w:r>
            <w:proofErr w:type="spellEnd"/>
            <w:r w:rsidRPr="007528C7">
              <w:rPr>
                <w:rFonts w:ascii="Garamond" w:hAnsi="Garamond"/>
              </w:rPr>
              <w:t xml:space="preserve"> H</w:t>
            </w:r>
            <w:r>
              <w:rPr>
                <w:rFonts w:ascii="Garamond" w:hAnsi="Garamond"/>
              </w:rPr>
              <w:t xml:space="preserve">IMA </w:t>
            </w:r>
            <w:r w:rsidRPr="007528C7">
              <w:rPr>
                <w:rFonts w:ascii="Garamond" w:hAnsi="Garamond"/>
              </w:rPr>
              <w:t xml:space="preserve"> M</w:t>
            </w:r>
            <w:r>
              <w:rPr>
                <w:rFonts w:ascii="Garamond" w:hAnsi="Garamond"/>
              </w:rPr>
              <w:t>AGAGI</w:t>
            </w:r>
          </w:p>
        </w:tc>
        <w:tc>
          <w:tcPr>
            <w:tcW w:w="4395" w:type="dxa"/>
            <w:shd w:val="clear" w:color="auto" w:fill="auto"/>
          </w:tcPr>
          <w:p w:rsidR="00617D75" w:rsidRPr="007528C7" w:rsidRDefault="00617D75" w:rsidP="00880DAF">
            <w:pPr>
              <w:jc w:val="both"/>
              <w:rPr>
                <w:rFonts w:ascii="Garamond" w:hAnsi="Garamond"/>
              </w:rPr>
            </w:pPr>
            <w:r w:rsidRPr="007528C7">
              <w:rPr>
                <w:rFonts w:ascii="Garamond" w:hAnsi="Garamond"/>
              </w:rPr>
              <w:t>mhima@ins.ne</w:t>
            </w:r>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PASTAGEP/INS</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1</w:t>
            </w:r>
            <w:r>
              <w:rPr>
                <w:rFonts w:ascii="Garamond" w:hAnsi="Garamond"/>
                <w:b/>
              </w:rPr>
              <w:t>1</w:t>
            </w:r>
          </w:p>
        </w:tc>
        <w:tc>
          <w:tcPr>
            <w:tcW w:w="5610" w:type="dxa"/>
            <w:shd w:val="clear" w:color="auto" w:fill="auto"/>
          </w:tcPr>
          <w:p w:rsidR="00617D75" w:rsidRPr="007528C7" w:rsidRDefault="00617D75" w:rsidP="00880DAF">
            <w:pPr>
              <w:jc w:val="both"/>
              <w:rPr>
                <w:rFonts w:ascii="Garamond" w:hAnsi="Garamond"/>
              </w:rPr>
            </w:pPr>
            <w:proofErr w:type="spellStart"/>
            <w:r w:rsidRPr="007528C7">
              <w:rPr>
                <w:rFonts w:ascii="Garamond" w:hAnsi="Garamond"/>
              </w:rPr>
              <w:t>Ousseini</w:t>
            </w:r>
            <w:proofErr w:type="spellEnd"/>
            <w:r w:rsidRPr="007528C7">
              <w:rPr>
                <w:rFonts w:ascii="Garamond" w:hAnsi="Garamond"/>
              </w:rPr>
              <w:t xml:space="preserve"> H</w:t>
            </w:r>
            <w:r>
              <w:rPr>
                <w:rFonts w:ascii="Garamond" w:hAnsi="Garamond"/>
              </w:rPr>
              <w:t>AMIDOU</w:t>
            </w:r>
          </w:p>
        </w:tc>
        <w:tc>
          <w:tcPr>
            <w:tcW w:w="4395" w:type="dxa"/>
            <w:shd w:val="clear" w:color="auto" w:fill="auto"/>
          </w:tcPr>
          <w:p w:rsidR="00617D75" w:rsidRPr="007528C7" w:rsidRDefault="00617D75" w:rsidP="00880DAF">
            <w:pPr>
              <w:jc w:val="both"/>
              <w:rPr>
                <w:rFonts w:ascii="Garamond" w:hAnsi="Garamond"/>
              </w:rPr>
            </w:pPr>
            <w:r w:rsidRPr="007528C7">
              <w:rPr>
                <w:rFonts w:ascii="Garamond" w:hAnsi="Garamond"/>
              </w:rPr>
              <w:t>ohamidou@ins.ne</w:t>
            </w:r>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Homologue /EPI/PASTAGEP</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1</w:t>
            </w:r>
            <w:r>
              <w:rPr>
                <w:rFonts w:ascii="Garamond" w:hAnsi="Garamond"/>
                <w:b/>
              </w:rPr>
              <w:t>2</w:t>
            </w:r>
          </w:p>
        </w:tc>
        <w:tc>
          <w:tcPr>
            <w:tcW w:w="5610" w:type="dxa"/>
            <w:shd w:val="clear" w:color="auto" w:fill="auto"/>
          </w:tcPr>
          <w:p w:rsidR="00617D75" w:rsidRPr="007528C7" w:rsidRDefault="00617D75" w:rsidP="00880DAF">
            <w:pPr>
              <w:jc w:val="both"/>
              <w:rPr>
                <w:rFonts w:ascii="Garamond" w:hAnsi="Garamond"/>
              </w:rPr>
            </w:pPr>
            <w:r w:rsidRPr="007528C7">
              <w:rPr>
                <w:rFonts w:ascii="Garamond" w:hAnsi="Garamond"/>
              </w:rPr>
              <w:t>Amadou M</w:t>
            </w:r>
            <w:r>
              <w:rPr>
                <w:rFonts w:ascii="Garamond" w:hAnsi="Garamond"/>
              </w:rPr>
              <w:t>AMANE ISSAKA</w:t>
            </w:r>
          </w:p>
        </w:tc>
        <w:tc>
          <w:tcPr>
            <w:tcW w:w="4395" w:type="dxa"/>
            <w:shd w:val="clear" w:color="auto" w:fill="auto"/>
          </w:tcPr>
          <w:p w:rsidR="00617D75" w:rsidRPr="007528C7" w:rsidRDefault="00617D75" w:rsidP="00880DAF">
            <w:pPr>
              <w:jc w:val="both"/>
              <w:rPr>
                <w:rFonts w:ascii="Garamond" w:hAnsi="Garamond"/>
              </w:rPr>
            </w:pPr>
            <w:r w:rsidRPr="007528C7">
              <w:rPr>
                <w:rFonts w:ascii="Garamond" w:hAnsi="Garamond"/>
              </w:rPr>
              <w:t>iamadou@ins.ne</w:t>
            </w:r>
          </w:p>
        </w:tc>
        <w:tc>
          <w:tcPr>
            <w:tcW w:w="4110" w:type="dxa"/>
            <w:shd w:val="clear" w:color="auto" w:fill="auto"/>
          </w:tcPr>
          <w:p w:rsidR="00617D75" w:rsidRPr="007528C7" w:rsidRDefault="00617D75" w:rsidP="00880DAF">
            <w:pPr>
              <w:jc w:val="both"/>
              <w:rPr>
                <w:rFonts w:ascii="Garamond" w:hAnsi="Garamond"/>
              </w:rPr>
            </w:pPr>
            <w:r w:rsidRPr="007528C7">
              <w:rPr>
                <w:rFonts w:ascii="Garamond" w:hAnsi="Garamond"/>
              </w:rPr>
              <w:t>Chef DCEE/DSEE</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sidRPr="007528C7">
              <w:rPr>
                <w:rFonts w:ascii="Garamond" w:hAnsi="Garamond"/>
                <w:b/>
              </w:rPr>
              <w:t>1</w:t>
            </w:r>
            <w:r>
              <w:rPr>
                <w:rFonts w:ascii="Garamond" w:hAnsi="Garamond"/>
                <w:b/>
              </w:rPr>
              <w:t>3</w:t>
            </w:r>
          </w:p>
        </w:tc>
        <w:tc>
          <w:tcPr>
            <w:tcW w:w="5610" w:type="dxa"/>
            <w:shd w:val="clear" w:color="auto" w:fill="auto"/>
          </w:tcPr>
          <w:p w:rsidR="00617D75" w:rsidRPr="007528C7" w:rsidRDefault="00617D75" w:rsidP="00880DAF">
            <w:pPr>
              <w:jc w:val="both"/>
              <w:rPr>
                <w:rFonts w:ascii="Garamond" w:hAnsi="Garamond"/>
              </w:rPr>
            </w:pPr>
            <w:r>
              <w:rPr>
                <w:rFonts w:ascii="Garamond" w:hAnsi="Garamond"/>
              </w:rPr>
              <w:t xml:space="preserve">Dr </w:t>
            </w:r>
            <w:proofErr w:type="spellStart"/>
            <w:r>
              <w:rPr>
                <w:rFonts w:ascii="Garamond" w:hAnsi="Garamond"/>
              </w:rPr>
              <w:t>Soumana</w:t>
            </w:r>
            <w:proofErr w:type="spellEnd"/>
            <w:r>
              <w:rPr>
                <w:rFonts w:ascii="Garamond" w:hAnsi="Garamond"/>
              </w:rPr>
              <w:t xml:space="preserve"> HAROUNA </w:t>
            </w:r>
          </w:p>
        </w:tc>
        <w:tc>
          <w:tcPr>
            <w:tcW w:w="4395" w:type="dxa"/>
            <w:shd w:val="clear" w:color="auto" w:fill="auto"/>
          </w:tcPr>
          <w:p w:rsidR="00617D75" w:rsidRPr="007528C7" w:rsidRDefault="00617D75" w:rsidP="00880DAF">
            <w:pPr>
              <w:jc w:val="both"/>
              <w:rPr>
                <w:rFonts w:ascii="Garamond" w:hAnsi="Garamond"/>
              </w:rPr>
            </w:pPr>
            <w:r>
              <w:rPr>
                <w:rFonts w:ascii="Garamond" w:hAnsi="Garamond"/>
              </w:rPr>
              <w:t>sharouna@ins.ne</w:t>
            </w:r>
          </w:p>
        </w:tc>
        <w:tc>
          <w:tcPr>
            <w:tcW w:w="4110" w:type="dxa"/>
            <w:shd w:val="clear" w:color="auto" w:fill="auto"/>
          </w:tcPr>
          <w:p w:rsidR="00617D75" w:rsidRPr="007528C7" w:rsidRDefault="00617D75" w:rsidP="00880DAF">
            <w:pPr>
              <w:jc w:val="both"/>
              <w:rPr>
                <w:rFonts w:ascii="Garamond" w:hAnsi="Garamond"/>
              </w:rPr>
            </w:pPr>
            <w:r>
              <w:rPr>
                <w:rFonts w:ascii="Garamond" w:hAnsi="Garamond"/>
              </w:rPr>
              <w:t>C/BCR/INS</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Pr>
                <w:rFonts w:ascii="Garamond" w:hAnsi="Garamond"/>
                <w:b/>
              </w:rPr>
              <w:t>14</w:t>
            </w:r>
          </w:p>
        </w:tc>
        <w:tc>
          <w:tcPr>
            <w:tcW w:w="5610" w:type="dxa"/>
            <w:shd w:val="clear" w:color="auto" w:fill="auto"/>
          </w:tcPr>
          <w:p w:rsidR="00617D75" w:rsidRDefault="00617D75" w:rsidP="00880DAF">
            <w:pPr>
              <w:jc w:val="both"/>
              <w:rPr>
                <w:rFonts w:ascii="Garamond" w:hAnsi="Garamond"/>
              </w:rPr>
            </w:pPr>
            <w:r>
              <w:rPr>
                <w:rFonts w:ascii="Garamond" w:hAnsi="Garamond"/>
              </w:rPr>
              <w:t xml:space="preserve">Mme </w:t>
            </w:r>
            <w:proofErr w:type="spellStart"/>
            <w:r>
              <w:rPr>
                <w:rFonts w:ascii="Garamond" w:hAnsi="Garamond"/>
              </w:rPr>
              <w:t>Maimouna</w:t>
            </w:r>
            <w:proofErr w:type="spellEnd"/>
            <w:r>
              <w:rPr>
                <w:rFonts w:ascii="Garamond" w:hAnsi="Garamond"/>
              </w:rPr>
              <w:t xml:space="preserve"> ABDOULAYE MAIDAH </w:t>
            </w:r>
          </w:p>
        </w:tc>
        <w:tc>
          <w:tcPr>
            <w:tcW w:w="4395" w:type="dxa"/>
            <w:shd w:val="clear" w:color="auto" w:fill="auto"/>
          </w:tcPr>
          <w:p w:rsidR="00617D75" w:rsidRDefault="00617D75" w:rsidP="00880DAF">
            <w:pPr>
              <w:jc w:val="both"/>
              <w:rPr>
                <w:rFonts w:ascii="Garamond" w:hAnsi="Garamond"/>
              </w:rPr>
            </w:pPr>
            <w:r>
              <w:rPr>
                <w:rFonts w:ascii="Garamond" w:hAnsi="Garamond"/>
              </w:rPr>
              <w:t>souley.maimouna@yahoo.fr</w:t>
            </w:r>
          </w:p>
        </w:tc>
        <w:tc>
          <w:tcPr>
            <w:tcW w:w="4110" w:type="dxa"/>
            <w:shd w:val="clear" w:color="auto" w:fill="auto"/>
          </w:tcPr>
          <w:p w:rsidR="00617D75" w:rsidRDefault="00617D75" w:rsidP="00880DAF">
            <w:pPr>
              <w:jc w:val="both"/>
              <w:rPr>
                <w:rFonts w:ascii="Garamond" w:hAnsi="Garamond"/>
              </w:rPr>
            </w:pPr>
            <w:r>
              <w:rPr>
                <w:rFonts w:ascii="Garamond" w:hAnsi="Garamond"/>
              </w:rPr>
              <w:t>Assistante Technique/PASTAGEP</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Pr>
                <w:rFonts w:ascii="Garamond" w:hAnsi="Garamond"/>
                <w:b/>
              </w:rPr>
              <w:t>15</w:t>
            </w:r>
          </w:p>
        </w:tc>
        <w:tc>
          <w:tcPr>
            <w:tcW w:w="5610" w:type="dxa"/>
            <w:shd w:val="clear" w:color="auto" w:fill="auto"/>
          </w:tcPr>
          <w:p w:rsidR="00617D75" w:rsidRDefault="00617D75" w:rsidP="00880DAF">
            <w:pPr>
              <w:jc w:val="both"/>
              <w:rPr>
                <w:rFonts w:ascii="Garamond" w:hAnsi="Garamond"/>
              </w:rPr>
            </w:pPr>
            <w:r>
              <w:rPr>
                <w:rFonts w:ascii="Garamond" w:hAnsi="Garamond"/>
              </w:rPr>
              <w:t>Juan José VILLA CHACOU</w:t>
            </w:r>
          </w:p>
        </w:tc>
        <w:tc>
          <w:tcPr>
            <w:tcW w:w="4395" w:type="dxa"/>
            <w:shd w:val="clear" w:color="auto" w:fill="auto"/>
          </w:tcPr>
          <w:p w:rsidR="00617D75" w:rsidRDefault="00617D75" w:rsidP="00880DAF">
            <w:pPr>
              <w:jc w:val="both"/>
              <w:rPr>
                <w:rFonts w:ascii="Garamond" w:hAnsi="Garamond"/>
              </w:rPr>
            </w:pPr>
            <w:r>
              <w:rPr>
                <w:rFonts w:ascii="Garamond" w:hAnsi="Garamond"/>
              </w:rPr>
              <w:t>juan.villa-chacou@eeas.europa.eu</w:t>
            </w:r>
          </w:p>
        </w:tc>
        <w:tc>
          <w:tcPr>
            <w:tcW w:w="4110" w:type="dxa"/>
            <w:shd w:val="clear" w:color="auto" w:fill="auto"/>
          </w:tcPr>
          <w:p w:rsidR="00617D75" w:rsidRPr="0074513E" w:rsidRDefault="00617D75" w:rsidP="00880DAF">
            <w:pPr>
              <w:jc w:val="both"/>
              <w:rPr>
                <w:rFonts w:ascii="Garamond" w:hAnsi="Garamond"/>
                <w:u w:val="single"/>
              </w:rPr>
            </w:pPr>
            <w:r>
              <w:rPr>
                <w:rFonts w:ascii="Garamond" w:hAnsi="Garamond"/>
              </w:rPr>
              <w:t>Conseiller U</w:t>
            </w:r>
            <w:r>
              <w:rPr>
                <w:rFonts w:ascii="Garamond" w:hAnsi="Garamond"/>
                <w:u w:val="single"/>
              </w:rPr>
              <w:t>nion Européenne</w:t>
            </w:r>
          </w:p>
        </w:tc>
      </w:tr>
      <w:tr w:rsidR="00617D75" w:rsidRPr="007528C7" w:rsidTr="00880DAF">
        <w:trPr>
          <w:trHeight w:val="261"/>
        </w:trPr>
        <w:tc>
          <w:tcPr>
            <w:tcW w:w="877" w:type="dxa"/>
            <w:shd w:val="clear" w:color="auto" w:fill="auto"/>
          </w:tcPr>
          <w:p w:rsidR="00617D75" w:rsidRPr="007528C7" w:rsidRDefault="00617D75" w:rsidP="00880DAF">
            <w:pPr>
              <w:jc w:val="both"/>
              <w:rPr>
                <w:rFonts w:ascii="Garamond" w:hAnsi="Garamond"/>
                <w:b/>
              </w:rPr>
            </w:pPr>
            <w:r>
              <w:rPr>
                <w:rFonts w:ascii="Garamond" w:hAnsi="Garamond"/>
                <w:b/>
              </w:rPr>
              <w:t>16</w:t>
            </w:r>
          </w:p>
        </w:tc>
        <w:tc>
          <w:tcPr>
            <w:tcW w:w="5610" w:type="dxa"/>
            <w:shd w:val="clear" w:color="auto" w:fill="auto"/>
          </w:tcPr>
          <w:p w:rsidR="00617D75" w:rsidRDefault="00617D75" w:rsidP="00880DAF">
            <w:pPr>
              <w:jc w:val="both"/>
              <w:rPr>
                <w:rFonts w:ascii="Garamond" w:hAnsi="Garamond"/>
              </w:rPr>
            </w:pPr>
            <w:r>
              <w:rPr>
                <w:rFonts w:ascii="Garamond" w:hAnsi="Garamond"/>
              </w:rPr>
              <w:t>Sani OUMAROU</w:t>
            </w:r>
          </w:p>
        </w:tc>
        <w:tc>
          <w:tcPr>
            <w:tcW w:w="4395" w:type="dxa"/>
            <w:shd w:val="clear" w:color="auto" w:fill="auto"/>
          </w:tcPr>
          <w:p w:rsidR="00617D75" w:rsidRDefault="00617D75" w:rsidP="00880DAF">
            <w:pPr>
              <w:jc w:val="both"/>
              <w:rPr>
                <w:rFonts w:ascii="Garamond" w:hAnsi="Garamond"/>
              </w:rPr>
            </w:pPr>
            <w:r>
              <w:rPr>
                <w:rFonts w:ascii="Garamond" w:hAnsi="Garamond"/>
              </w:rPr>
              <w:t>soumarou@ins.ne</w:t>
            </w:r>
          </w:p>
        </w:tc>
        <w:tc>
          <w:tcPr>
            <w:tcW w:w="4110" w:type="dxa"/>
            <w:shd w:val="clear" w:color="auto" w:fill="auto"/>
          </w:tcPr>
          <w:p w:rsidR="00617D75" w:rsidRDefault="00617D75" w:rsidP="00880DAF">
            <w:pPr>
              <w:jc w:val="both"/>
              <w:rPr>
                <w:rFonts w:ascii="Garamond" w:hAnsi="Garamond"/>
              </w:rPr>
            </w:pPr>
            <w:r>
              <w:rPr>
                <w:rFonts w:ascii="Garamond" w:hAnsi="Garamond"/>
              </w:rPr>
              <w:t>DSEDS/INS</w:t>
            </w:r>
          </w:p>
        </w:tc>
      </w:tr>
      <w:tr w:rsidR="00617D75" w:rsidRPr="007528C7" w:rsidTr="00880DAF">
        <w:trPr>
          <w:trHeight w:val="261"/>
        </w:trPr>
        <w:tc>
          <w:tcPr>
            <w:tcW w:w="877" w:type="dxa"/>
            <w:shd w:val="clear" w:color="auto" w:fill="auto"/>
          </w:tcPr>
          <w:p w:rsidR="00617D75" w:rsidRDefault="00617D75" w:rsidP="00880DAF">
            <w:pPr>
              <w:jc w:val="both"/>
              <w:rPr>
                <w:rFonts w:ascii="Garamond" w:hAnsi="Garamond"/>
                <w:b/>
              </w:rPr>
            </w:pPr>
            <w:r>
              <w:rPr>
                <w:rFonts w:ascii="Garamond" w:hAnsi="Garamond"/>
                <w:b/>
              </w:rPr>
              <w:t>17</w:t>
            </w:r>
          </w:p>
        </w:tc>
        <w:tc>
          <w:tcPr>
            <w:tcW w:w="5610" w:type="dxa"/>
            <w:shd w:val="clear" w:color="auto" w:fill="auto"/>
          </w:tcPr>
          <w:p w:rsidR="00617D75" w:rsidRDefault="00617D75" w:rsidP="00880DAF">
            <w:pPr>
              <w:jc w:val="both"/>
              <w:rPr>
                <w:rFonts w:ascii="Garamond" w:hAnsi="Garamond"/>
              </w:rPr>
            </w:pPr>
            <w:proofErr w:type="spellStart"/>
            <w:r>
              <w:rPr>
                <w:rFonts w:ascii="Garamond" w:hAnsi="Garamond"/>
              </w:rPr>
              <w:t>Saidou</w:t>
            </w:r>
            <w:proofErr w:type="spellEnd"/>
            <w:r>
              <w:rPr>
                <w:rFonts w:ascii="Garamond" w:hAnsi="Garamond"/>
              </w:rPr>
              <w:t xml:space="preserve"> DJIBO</w:t>
            </w:r>
          </w:p>
        </w:tc>
        <w:tc>
          <w:tcPr>
            <w:tcW w:w="4395" w:type="dxa"/>
            <w:shd w:val="clear" w:color="auto" w:fill="auto"/>
          </w:tcPr>
          <w:p w:rsidR="00617D75" w:rsidRDefault="00617D75" w:rsidP="00880DAF">
            <w:pPr>
              <w:jc w:val="both"/>
              <w:rPr>
                <w:rFonts w:ascii="Garamond" w:hAnsi="Garamond"/>
              </w:rPr>
            </w:pPr>
            <w:r>
              <w:rPr>
                <w:rFonts w:ascii="Garamond" w:hAnsi="Garamond"/>
              </w:rPr>
              <w:t>dsaidou@ins.ne</w:t>
            </w:r>
          </w:p>
        </w:tc>
        <w:tc>
          <w:tcPr>
            <w:tcW w:w="4110" w:type="dxa"/>
            <w:shd w:val="clear" w:color="auto" w:fill="auto"/>
          </w:tcPr>
          <w:p w:rsidR="00617D75" w:rsidRDefault="00617D75" w:rsidP="00880DAF">
            <w:pPr>
              <w:jc w:val="both"/>
              <w:rPr>
                <w:rFonts w:ascii="Garamond" w:hAnsi="Garamond"/>
              </w:rPr>
            </w:pPr>
            <w:r>
              <w:rPr>
                <w:rFonts w:ascii="Garamond" w:hAnsi="Garamond"/>
              </w:rPr>
              <w:t>C/DG</w:t>
            </w:r>
          </w:p>
        </w:tc>
      </w:tr>
    </w:tbl>
    <w:p w:rsidR="00617D75" w:rsidRDefault="00617D75" w:rsidP="00153791">
      <w:pPr>
        <w:spacing w:before="120" w:after="120"/>
        <w:sectPr w:rsidR="00617D75" w:rsidSect="00090B67">
          <w:footerReference w:type="default" r:id="rId14"/>
          <w:headerReference w:type="first" r:id="rId15"/>
          <w:footerReference w:type="first" r:id="rId16"/>
          <w:pgSz w:w="16834" w:h="11913" w:orient="landscape" w:code="9"/>
          <w:pgMar w:top="284" w:right="567" w:bottom="1140" w:left="567" w:header="284" w:footer="352" w:gutter="567"/>
          <w:paperSrc w:first="15" w:other="15"/>
          <w:cols w:space="720"/>
          <w:docGrid w:linePitch="326"/>
        </w:sectPr>
      </w:pPr>
    </w:p>
    <w:p w:rsidR="00605E66" w:rsidRDefault="00605E66" w:rsidP="00153791">
      <w:pPr>
        <w:spacing w:before="120" w:after="120"/>
      </w:pPr>
    </w:p>
    <w:p w:rsidR="00605E66" w:rsidRPr="00617D75" w:rsidRDefault="00617D75" w:rsidP="00617D75">
      <w:pPr>
        <w:spacing w:before="120" w:after="120"/>
        <w:jc w:val="center"/>
        <w:rPr>
          <w:b/>
        </w:rPr>
      </w:pPr>
      <w:r w:rsidRPr="00617D75">
        <w:rPr>
          <w:b/>
        </w:rPr>
        <w:t>Annexe 4 : Ha</w:t>
      </w:r>
      <w:r>
        <w:rPr>
          <w:b/>
        </w:rPr>
        <w:t>r</w:t>
      </w:r>
      <w:r w:rsidRPr="00617D75">
        <w:rPr>
          <w:b/>
        </w:rPr>
        <w:t>monisation des modalités de validation des documents de suivi</w:t>
      </w:r>
    </w:p>
    <w:p w:rsidR="00605E66" w:rsidRDefault="00605E66" w:rsidP="00605E66"/>
    <w:tbl>
      <w:tblPr>
        <w:tblW w:w="9844" w:type="dxa"/>
        <w:jc w:val="center"/>
        <w:tblInd w:w="-307" w:type="dxa"/>
        <w:tblCellMar>
          <w:left w:w="70" w:type="dxa"/>
          <w:right w:w="70" w:type="dxa"/>
        </w:tblCellMar>
        <w:tblLook w:val="04A0" w:firstRow="1" w:lastRow="0" w:firstColumn="1" w:lastColumn="0" w:noHBand="0" w:noVBand="1"/>
      </w:tblPr>
      <w:tblGrid>
        <w:gridCol w:w="1379"/>
        <w:gridCol w:w="2835"/>
        <w:gridCol w:w="4110"/>
        <w:gridCol w:w="1520"/>
      </w:tblGrid>
      <w:tr w:rsidR="00605E66" w:rsidRPr="00E70265" w:rsidTr="007C5D8E">
        <w:trPr>
          <w:trHeight w:val="390"/>
          <w:jc w:val="center"/>
        </w:trPr>
        <w:tc>
          <w:tcPr>
            <w:tcW w:w="9844" w:type="dxa"/>
            <w:gridSpan w:val="4"/>
            <w:tcBorders>
              <w:top w:val="single" w:sz="18" w:space="0" w:color="auto"/>
              <w:left w:val="single" w:sz="18" w:space="0" w:color="auto"/>
              <w:bottom w:val="single" w:sz="8" w:space="0" w:color="auto"/>
              <w:right w:val="single" w:sz="18" w:space="0" w:color="auto"/>
            </w:tcBorders>
            <w:shd w:val="clear" w:color="auto" w:fill="auto"/>
            <w:noWrap/>
            <w:vAlign w:val="bottom"/>
            <w:hideMark/>
          </w:tcPr>
          <w:p w:rsidR="00605E66" w:rsidRPr="00E70265" w:rsidRDefault="00605E66" w:rsidP="00C424F6">
            <w:pPr>
              <w:jc w:val="center"/>
              <w:rPr>
                <w:rFonts w:ascii="Calibri" w:hAnsi="Calibri"/>
                <w:b/>
                <w:bCs/>
                <w:color w:val="000000"/>
                <w:sz w:val="28"/>
                <w:szCs w:val="28"/>
              </w:rPr>
            </w:pPr>
            <w:r w:rsidRPr="00E70265">
              <w:rPr>
                <w:rFonts w:ascii="Calibri" w:hAnsi="Calibri"/>
                <w:b/>
                <w:bCs/>
                <w:color w:val="000000"/>
                <w:sz w:val="28"/>
                <w:szCs w:val="28"/>
              </w:rPr>
              <w:t>Harmonisation des modalités de validation des documents de suivi</w:t>
            </w:r>
          </w:p>
        </w:tc>
      </w:tr>
      <w:tr w:rsidR="00605E66" w:rsidRPr="00E70265" w:rsidTr="007C5D8E">
        <w:trPr>
          <w:trHeight w:val="1275"/>
          <w:jc w:val="center"/>
        </w:trPr>
        <w:tc>
          <w:tcPr>
            <w:tcW w:w="1379" w:type="dxa"/>
            <w:tcBorders>
              <w:top w:val="single" w:sz="18" w:space="0" w:color="auto"/>
              <w:left w:val="single" w:sz="18" w:space="0" w:color="auto"/>
              <w:bottom w:val="single" w:sz="18" w:space="0" w:color="auto"/>
              <w:right w:val="single" w:sz="4" w:space="0" w:color="auto"/>
            </w:tcBorders>
            <w:shd w:val="clear" w:color="auto" w:fill="auto"/>
            <w:vAlign w:val="center"/>
            <w:hideMark/>
          </w:tcPr>
          <w:p w:rsidR="00605E66" w:rsidRPr="00E70265" w:rsidRDefault="00605E66" w:rsidP="00C424F6">
            <w:pPr>
              <w:jc w:val="center"/>
              <w:rPr>
                <w:rFonts w:ascii="Calibri" w:hAnsi="Calibri"/>
                <w:b/>
                <w:bCs/>
                <w:i/>
                <w:iCs/>
                <w:color w:val="000000"/>
              </w:rPr>
            </w:pPr>
            <w:r w:rsidRPr="00E70265">
              <w:rPr>
                <w:rFonts w:ascii="Calibri" w:hAnsi="Calibri"/>
                <w:b/>
                <w:bCs/>
                <w:i/>
                <w:iCs/>
                <w:color w:val="000000"/>
              </w:rPr>
              <w:t>Type de Document</w:t>
            </w:r>
          </w:p>
        </w:tc>
        <w:tc>
          <w:tcPr>
            <w:tcW w:w="2835" w:type="dxa"/>
            <w:tcBorders>
              <w:top w:val="single" w:sz="18" w:space="0" w:color="auto"/>
              <w:left w:val="nil"/>
              <w:bottom w:val="single" w:sz="18" w:space="0" w:color="auto"/>
              <w:right w:val="single" w:sz="4" w:space="0" w:color="auto"/>
            </w:tcBorders>
            <w:shd w:val="clear" w:color="auto" w:fill="auto"/>
            <w:vAlign w:val="center"/>
            <w:hideMark/>
          </w:tcPr>
          <w:p w:rsidR="00605E66" w:rsidRPr="00E70265" w:rsidRDefault="00605E66" w:rsidP="00C424F6">
            <w:pPr>
              <w:jc w:val="center"/>
              <w:rPr>
                <w:rFonts w:ascii="Calibri" w:hAnsi="Calibri"/>
                <w:b/>
                <w:bCs/>
                <w:i/>
                <w:iCs/>
                <w:color w:val="000000"/>
              </w:rPr>
            </w:pPr>
            <w:r w:rsidRPr="00E70265">
              <w:rPr>
                <w:rFonts w:ascii="Calibri" w:hAnsi="Calibri"/>
                <w:b/>
                <w:bCs/>
                <w:i/>
                <w:iCs/>
                <w:color w:val="000000"/>
              </w:rPr>
              <w:t>Décision du CTS</w:t>
            </w:r>
          </w:p>
        </w:tc>
        <w:tc>
          <w:tcPr>
            <w:tcW w:w="4110" w:type="dxa"/>
            <w:tcBorders>
              <w:top w:val="single" w:sz="18" w:space="0" w:color="auto"/>
              <w:left w:val="nil"/>
              <w:bottom w:val="single" w:sz="18" w:space="0" w:color="auto"/>
              <w:right w:val="single" w:sz="4" w:space="0" w:color="auto"/>
            </w:tcBorders>
            <w:shd w:val="clear" w:color="auto" w:fill="auto"/>
            <w:vAlign w:val="center"/>
            <w:hideMark/>
          </w:tcPr>
          <w:p w:rsidR="00605E66" w:rsidRPr="00E70265" w:rsidRDefault="00605E66" w:rsidP="00C424F6">
            <w:pPr>
              <w:jc w:val="center"/>
              <w:rPr>
                <w:rFonts w:ascii="Calibri" w:hAnsi="Calibri"/>
                <w:b/>
                <w:bCs/>
                <w:i/>
                <w:iCs/>
                <w:color w:val="000000"/>
              </w:rPr>
            </w:pPr>
            <w:r w:rsidRPr="00E70265">
              <w:rPr>
                <w:rFonts w:ascii="Calibri" w:hAnsi="Calibri"/>
                <w:b/>
                <w:bCs/>
                <w:i/>
                <w:iCs/>
                <w:color w:val="000000"/>
              </w:rPr>
              <w:t>Conduite à suivre</w:t>
            </w:r>
          </w:p>
        </w:tc>
        <w:tc>
          <w:tcPr>
            <w:tcW w:w="1520" w:type="dxa"/>
            <w:tcBorders>
              <w:top w:val="single" w:sz="18" w:space="0" w:color="auto"/>
              <w:left w:val="nil"/>
              <w:bottom w:val="single" w:sz="18" w:space="0" w:color="auto"/>
              <w:right w:val="single" w:sz="18" w:space="0" w:color="auto"/>
            </w:tcBorders>
            <w:shd w:val="clear" w:color="auto" w:fill="auto"/>
            <w:vAlign w:val="center"/>
            <w:hideMark/>
          </w:tcPr>
          <w:p w:rsidR="00605E66" w:rsidRPr="00E70265" w:rsidRDefault="00605E66" w:rsidP="00C424F6">
            <w:pPr>
              <w:jc w:val="center"/>
              <w:rPr>
                <w:rFonts w:ascii="Calibri" w:hAnsi="Calibri"/>
                <w:b/>
                <w:bCs/>
                <w:i/>
                <w:iCs/>
                <w:color w:val="000000"/>
              </w:rPr>
            </w:pPr>
            <w:r w:rsidRPr="00E70265">
              <w:rPr>
                <w:rFonts w:ascii="Calibri" w:hAnsi="Calibri"/>
                <w:b/>
                <w:bCs/>
                <w:i/>
                <w:iCs/>
                <w:color w:val="000000"/>
              </w:rPr>
              <w:t>Nouveau passage devant le CTS</w:t>
            </w:r>
          </w:p>
        </w:tc>
      </w:tr>
      <w:tr w:rsidR="00605E66" w:rsidRPr="00E70265" w:rsidTr="007C5D8E">
        <w:trPr>
          <w:trHeight w:val="615"/>
          <w:jc w:val="center"/>
        </w:trPr>
        <w:tc>
          <w:tcPr>
            <w:tcW w:w="1379" w:type="dxa"/>
            <w:tcBorders>
              <w:top w:val="single" w:sz="18" w:space="0" w:color="auto"/>
              <w:left w:val="single" w:sz="18" w:space="0" w:color="auto"/>
              <w:bottom w:val="single" w:sz="18" w:space="0" w:color="auto"/>
              <w:right w:val="single" w:sz="4" w:space="0" w:color="auto"/>
            </w:tcBorders>
            <w:shd w:val="clear" w:color="auto" w:fill="auto"/>
            <w:noWrap/>
            <w:vAlign w:val="center"/>
            <w:hideMark/>
          </w:tcPr>
          <w:p w:rsidR="00605E66" w:rsidRPr="00E70265" w:rsidRDefault="00605E66" w:rsidP="00C424F6">
            <w:pPr>
              <w:rPr>
                <w:rFonts w:ascii="Calibri" w:hAnsi="Calibri"/>
                <w:b/>
                <w:bCs/>
                <w:color w:val="000000"/>
              </w:rPr>
            </w:pPr>
            <w:r w:rsidRPr="00E70265">
              <w:rPr>
                <w:rFonts w:ascii="Calibri" w:hAnsi="Calibri"/>
                <w:b/>
                <w:bCs/>
                <w:color w:val="000000"/>
              </w:rPr>
              <w:t>CR de CTS</w:t>
            </w:r>
          </w:p>
        </w:tc>
        <w:tc>
          <w:tcPr>
            <w:tcW w:w="2835" w:type="dxa"/>
            <w:tcBorders>
              <w:top w:val="single" w:sz="18" w:space="0" w:color="auto"/>
              <w:left w:val="nil"/>
              <w:bottom w:val="single" w:sz="18"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Validé sous réserve de prise en compte des observations</w:t>
            </w:r>
          </w:p>
        </w:tc>
        <w:tc>
          <w:tcPr>
            <w:tcW w:w="4110" w:type="dxa"/>
            <w:tcBorders>
              <w:top w:val="single" w:sz="18" w:space="0" w:color="auto"/>
              <w:left w:val="nil"/>
              <w:bottom w:val="single" w:sz="18" w:space="0" w:color="auto"/>
              <w:right w:val="single" w:sz="4" w:space="0" w:color="auto"/>
            </w:tcBorders>
            <w:shd w:val="clear" w:color="auto" w:fill="auto"/>
            <w:hideMark/>
          </w:tcPr>
          <w:p w:rsidR="00605E66" w:rsidRDefault="007C5D8E" w:rsidP="007C5D8E">
            <w:pPr>
              <w:rPr>
                <w:rFonts w:ascii="Calibri" w:hAnsi="Calibri"/>
                <w:color w:val="000000"/>
              </w:rPr>
            </w:pPr>
            <w:r>
              <w:rPr>
                <w:rFonts w:ascii="Calibri" w:hAnsi="Calibri"/>
                <w:color w:val="000000"/>
              </w:rPr>
              <w:t xml:space="preserve">Le </w:t>
            </w:r>
            <w:r w:rsidR="00605E66" w:rsidRPr="00E70265">
              <w:rPr>
                <w:rFonts w:ascii="Calibri" w:hAnsi="Calibri"/>
                <w:color w:val="000000"/>
              </w:rPr>
              <w:t>PASTAGEP intègre les observations</w:t>
            </w:r>
            <w:r w:rsidR="00605E66">
              <w:rPr>
                <w:rFonts w:ascii="Calibri" w:hAnsi="Calibri"/>
                <w:color w:val="000000"/>
              </w:rPr>
              <w:t xml:space="preserve"> et </w:t>
            </w:r>
            <w:r>
              <w:rPr>
                <w:rFonts w:ascii="Calibri" w:hAnsi="Calibri"/>
                <w:color w:val="000000"/>
              </w:rPr>
              <w:t xml:space="preserve">le CEPED </w:t>
            </w:r>
            <w:r w:rsidR="00605E66">
              <w:rPr>
                <w:rFonts w:ascii="Calibri" w:hAnsi="Calibri"/>
                <w:color w:val="000000"/>
              </w:rPr>
              <w:t xml:space="preserve">annexe </w:t>
            </w:r>
            <w:r>
              <w:rPr>
                <w:rFonts w:ascii="Calibri" w:hAnsi="Calibri"/>
                <w:color w:val="000000"/>
              </w:rPr>
              <w:t xml:space="preserve">le CR définitif à ses </w:t>
            </w:r>
            <w:r w:rsidR="00605E66">
              <w:rPr>
                <w:rFonts w:ascii="Calibri" w:hAnsi="Calibri"/>
                <w:color w:val="000000"/>
              </w:rPr>
              <w:t>rapports trimestriels.</w:t>
            </w:r>
          </w:p>
          <w:p w:rsidR="007C7B25" w:rsidRPr="00E70265" w:rsidRDefault="007C7B25" w:rsidP="007C7B25">
            <w:pPr>
              <w:rPr>
                <w:rFonts w:ascii="Calibri" w:hAnsi="Calibri"/>
                <w:color w:val="000000"/>
              </w:rPr>
            </w:pPr>
            <w:r>
              <w:rPr>
                <w:rFonts w:ascii="Calibri" w:hAnsi="Calibri"/>
                <w:color w:val="000000"/>
              </w:rPr>
              <w:t>Le CR est archivé sur le blog.</w:t>
            </w:r>
          </w:p>
        </w:tc>
        <w:tc>
          <w:tcPr>
            <w:tcW w:w="1520" w:type="dxa"/>
            <w:tcBorders>
              <w:top w:val="single" w:sz="18" w:space="0" w:color="auto"/>
              <w:left w:val="nil"/>
              <w:bottom w:val="single" w:sz="18"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 </w:t>
            </w:r>
          </w:p>
        </w:tc>
      </w:tr>
      <w:tr w:rsidR="00605E66" w:rsidRPr="00E70265" w:rsidTr="007C5D8E">
        <w:trPr>
          <w:trHeight w:val="900"/>
          <w:jc w:val="center"/>
        </w:trPr>
        <w:tc>
          <w:tcPr>
            <w:tcW w:w="1379" w:type="dxa"/>
            <w:vMerge w:val="restart"/>
            <w:tcBorders>
              <w:top w:val="single" w:sz="18" w:space="0" w:color="auto"/>
              <w:left w:val="single" w:sz="18" w:space="0" w:color="auto"/>
              <w:bottom w:val="single" w:sz="4" w:space="0" w:color="auto"/>
              <w:right w:val="single" w:sz="4" w:space="0" w:color="auto"/>
            </w:tcBorders>
            <w:shd w:val="clear" w:color="auto" w:fill="auto"/>
            <w:noWrap/>
            <w:vAlign w:val="center"/>
            <w:hideMark/>
          </w:tcPr>
          <w:p w:rsidR="00605E66" w:rsidRPr="00E70265" w:rsidRDefault="00605E66" w:rsidP="00C424F6">
            <w:pPr>
              <w:rPr>
                <w:rFonts w:ascii="Calibri" w:hAnsi="Calibri"/>
                <w:b/>
                <w:bCs/>
                <w:color w:val="000000"/>
              </w:rPr>
            </w:pPr>
            <w:r w:rsidRPr="00E70265">
              <w:rPr>
                <w:rFonts w:ascii="Calibri" w:hAnsi="Calibri"/>
                <w:b/>
                <w:bCs/>
                <w:color w:val="000000"/>
              </w:rPr>
              <w:t>TDR</w:t>
            </w:r>
          </w:p>
        </w:tc>
        <w:tc>
          <w:tcPr>
            <w:tcW w:w="2835" w:type="dxa"/>
            <w:tcBorders>
              <w:top w:val="single" w:sz="18" w:space="0" w:color="auto"/>
              <w:left w:val="nil"/>
              <w:bottom w:val="single" w:sz="4"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Validé</w:t>
            </w:r>
          </w:p>
        </w:tc>
        <w:tc>
          <w:tcPr>
            <w:tcW w:w="4110" w:type="dxa"/>
            <w:tcBorders>
              <w:top w:val="single" w:sz="18" w:space="0" w:color="auto"/>
              <w:left w:val="nil"/>
              <w:bottom w:val="single" w:sz="4" w:space="0" w:color="auto"/>
              <w:right w:val="single" w:sz="4" w:space="0" w:color="auto"/>
            </w:tcBorders>
            <w:shd w:val="clear" w:color="auto" w:fill="auto"/>
            <w:hideMark/>
          </w:tcPr>
          <w:p w:rsidR="00605E66" w:rsidRDefault="007C5D8E" w:rsidP="00C424F6">
            <w:pPr>
              <w:rPr>
                <w:rFonts w:ascii="Calibri" w:hAnsi="Calibri"/>
                <w:color w:val="000000"/>
              </w:rPr>
            </w:pPr>
            <w:r>
              <w:rPr>
                <w:rFonts w:ascii="Calibri" w:hAnsi="Calibri"/>
                <w:color w:val="000000"/>
              </w:rPr>
              <w:t>L’</w:t>
            </w:r>
            <w:r w:rsidR="00605E66" w:rsidRPr="00E70265">
              <w:rPr>
                <w:rFonts w:ascii="Calibri" w:hAnsi="Calibri"/>
                <w:color w:val="000000"/>
              </w:rPr>
              <w:t xml:space="preserve">INS envoie une </w:t>
            </w:r>
            <w:r w:rsidR="00605E66" w:rsidRPr="007C5D8E">
              <w:rPr>
                <w:rFonts w:ascii="Calibri" w:hAnsi="Calibri"/>
                <w:b/>
                <w:color w:val="000000"/>
              </w:rPr>
              <w:t>Notification</w:t>
            </w:r>
            <w:r w:rsidR="00605E66" w:rsidRPr="00E70265">
              <w:rPr>
                <w:rFonts w:ascii="Calibri" w:hAnsi="Calibri"/>
                <w:color w:val="000000"/>
              </w:rPr>
              <w:t xml:space="preserve"> au CEPED avec la version définitive des TDR</w:t>
            </w:r>
            <w:r w:rsidR="00605E66">
              <w:rPr>
                <w:rFonts w:ascii="Calibri" w:hAnsi="Calibri"/>
                <w:color w:val="000000"/>
              </w:rPr>
              <w:t>, lui enjoignant de présenter les CV.</w:t>
            </w:r>
          </w:p>
          <w:p w:rsidR="007C7B25" w:rsidRPr="00E70265" w:rsidRDefault="007C7B25" w:rsidP="00C424F6">
            <w:pPr>
              <w:rPr>
                <w:rFonts w:ascii="Calibri" w:hAnsi="Calibri"/>
                <w:color w:val="000000"/>
              </w:rPr>
            </w:pPr>
            <w:r>
              <w:rPr>
                <w:rFonts w:ascii="Calibri" w:hAnsi="Calibri"/>
                <w:color w:val="000000"/>
              </w:rPr>
              <w:t>Les TDR sont archivés sur le blog.</w:t>
            </w:r>
          </w:p>
        </w:tc>
        <w:tc>
          <w:tcPr>
            <w:tcW w:w="1520" w:type="dxa"/>
            <w:tcBorders>
              <w:top w:val="single" w:sz="18" w:space="0" w:color="auto"/>
              <w:left w:val="nil"/>
              <w:bottom w:val="single" w:sz="4"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 </w:t>
            </w:r>
          </w:p>
        </w:tc>
      </w:tr>
      <w:tr w:rsidR="00605E66" w:rsidRPr="00E70265" w:rsidTr="007C5D8E">
        <w:trPr>
          <w:trHeight w:val="900"/>
          <w:jc w:val="center"/>
        </w:trPr>
        <w:tc>
          <w:tcPr>
            <w:tcW w:w="1379" w:type="dxa"/>
            <w:vMerge/>
            <w:tcBorders>
              <w:top w:val="single" w:sz="4" w:space="0" w:color="auto"/>
              <w:left w:val="single" w:sz="18" w:space="0" w:color="auto"/>
              <w:bottom w:val="single" w:sz="4" w:space="0" w:color="auto"/>
              <w:right w:val="single" w:sz="4" w:space="0" w:color="auto"/>
            </w:tcBorders>
            <w:vAlign w:val="center"/>
            <w:hideMark/>
          </w:tcPr>
          <w:p w:rsidR="00605E66" w:rsidRPr="00E70265" w:rsidRDefault="00605E66" w:rsidP="00C424F6">
            <w:pPr>
              <w:rPr>
                <w:rFonts w:ascii="Calibri" w:hAnsi="Calibri"/>
                <w:b/>
                <w:bCs/>
                <w:color w:val="000000"/>
              </w:rPr>
            </w:pPr>
          </w:p>
        </w:tc>
        <w:tc>
          <w:tcPr>
            <w:tcW w:w="2835" w:type="dxa"/>
            <w:tcBorders>
              <w:top w:val="single" w:sz="4" w:space="0" w:color="auto"/>
              <w:left w:val="nil"/>
              <w:bottom w:val="single" w:sz="4"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Validé sous réserve de prise en compte des observations</w:t>
            </w:r>
          </w:p>
        </w:tc>
        <w:tc>
          <w:tcPr>
            <w:tcW w:w="4110" w:type="dxa"/>
            <w:tcBorders>
              <w:top w:val="single" w:sz="4" w:space="0" w:color="auto"/>
              <w:left w:val="nil"/>
              <w:bottom w:val="single" w:sz="4" w:space="0" w:color="auto"/>
              <w:right w:val="single" w:sz="4" w:space="0" w:color="auto"/>
            </w:tcBorders>
            <w:shd w:val="clear" w:color="auto" w:fill="auto"/>
            <w:hideMark/>
          </w:tcPr>
          <w:p w:rsidR="00605E66" w:rsidRDefault="007C5D8E" w:rsidP="007C5D8E">
            <w:pPr>
              <w:rPr>
                <w:rFonts w:ascii="Calibri" w:hAnsi="Calibri"/>
                <w:color w:val="000000"/>
              </w:rPr>
            </w:pPr>
            <w:r>
              <w:rPr>
                <w:rFonts w:ascii="Calibri" w:hAnsi="Calibri"/>
                <w:color w:val="000000"/>
              </w:rPr>
              <w:t xml:space="preserve">Le </w:t>
            </w:r>
            <w:r w:rsidR="00605E66" w:rsidRPr="00E70265">
              <w:rPr>
                <w:rFonts w:ascii="Calibri" w:hAnsi="Calibri"/>
                <w:color w:val="000000"/>
              </w:rPr>
              <w:t>PASTAGEP intègre les observations du CTS en retravaillant les TDR avec le bénéficiaire</w:t>
            </w:r>
            <w:r w:rsidR="00605E66">
              <w:rPr>
                <w:rFonts w:ascii="Calibri" w:hAnsi="Calibri"/>
                <w:color w:val="000000"/>
              </w:rPr>
              <w:t xml:space="preserve">, puis </w:t>
            </w:r>
            <w:r>
              <w:rPr>
                <w:rFonts w:ascii="Calibri" w:hAnsi="Calibri"/>
                <w:color w:val="000000"/>
              </w:rPr>
              <w:t>l’</w:t>
            </w:r>
            <w:r w:rsidRPr="00E70265">
              <w:rPr>
                <w:rFonts w:ascii="Calibri" w:hAnsi="Calibri"/>
                <w:color w:val="000000"/>
              </w:rPr>
              <w:t xml:space="preserve">INS envoie une </w:t>
            </w:r>
            <w:r w:rsidRPr="007C5D8E">
              <w:rPr>
                <w:rFonts w:ascii="Calibri" w:hAnsi="Calibri"/>
                <w:b/>
                <w:color w:val="000000"/>
              </w:rPr>
              <w:t>Notification</w:t>
            </w:r>
            <w:r w:rsidRPr="00E70265">
              <w:rPr>
                <w:rFonts w:ascii="Calibri" w:hAnsi="Calibri"/>
                <w:color w:val="000000"/>
              </w:rPr>
              <w:t xml:space="preserve"> au CEPED avec la version définitive des TDR</w:t>
            </w:r>
            <w:r>
              <w:rPr>
                <w:rFonts w:ascii="Calibri" w:hAnsi="Calibri"/>
                <w:color w:val="000000"/>
              </w:rPr>
              <w:t>, lui enjoignant de présenter les CV.</w:t>
            </w:r>
          </w:p>
          <w:p w:rsidR="007C7B25" w:rsidRPr="00E70265" w:rsidRDefault="007C7B25" w:rsidP="007C5D8E">
            <w:pPr>
              <w:rPr>
                <w:rFonts w:ascii="Calibri" w:hAnsi="Calibri"/>
                <w:color w:val="000000"/>
              </w:rPr>
            </w:pPr>
            <w:r>
              <w:rPr>
                <w:rFonts w:ascii="Calibri" w:hAnsi="Calibri"/>
                <w:color w:val="000000"/>
              </w:rPr>
              <w:t>Les TDR sont archivés sur le blog.</w:t>
            </w:r>
          </w:p>
        </w:tc>
        <w:tc>
          <w:tcPr>
            <w:tcW w:w="1520" w:type="dxa"/>
            <w:tcBorders>
              <w:top w:val="single" w:sz="4" w:space="0" w:color="auto"/>
              <w:left w:val="nil"/>
              <w:bottom w:val="single" w:sz="4"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 </w:t>
            </w:r>
          </w:p>
        </w:tc>
      </w:tr>
      <w:tr w:rsidR="00605E66" w:rsidRPr="00E70265" w:rsidTr="007C5D8E">
        <w:trPr>
          <w:trHeight w:val="885"/>
          <w:jc w:val="center"/>
        </w:trPr>
        <w:tc>
          <w:tcPr>
            <w:tcW w:w="1379" w:type="dxa"/>
            <w:vMerge/>
            <w:tcBorders>
              <w:top w:val="single" w:sz="4" w:space="0" w:color="auto"/>
              <w:left w:val="single" w:sz="18" w:space="0" w:color="auto"/>
              <w:bottom w:val="single" w:sz="18" w:space="0" w:color="auto"/>
              <w:right w:val="single" w:sz="4" w:space="0" w:color="auto"/>
            </w:tcBorders>
            <w:vAlign w:val="center"/>
            <w:hideMark/>
          </w:tcPr>
          <w:p w:rsidR="00605E66" w:rsidRPr="00E70265" w:rsidRDefault="00605E66" w:rsidP="00C424F6">
            <w:pPr>
              <w:rPr>
                <w:rFonts w:ascii="Calibri" w:hAnsi="Calibri"/>
                <w:b/>
                <w:bCs/>
                <w:color w:val="000000"/>
              </w:rPr>
            </w:pPr>
          </w:p>
        </w:tc>
        <w:tc>
          <w:tcPr>
            <w:tcW w:w="2835" w:type="dxa"/>
            <w:tcBorders>
              <w:top w:val="single" w:sz="4" w:space="0" w:color="auto"/>
              <w:left w:val="nil"/>
              <w:bottom w:val="single" w:sz="18"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Non validé</w:t>
            </w:r>
          </w:p>
        </w:tc>
        <w:tc>
          <w:tcPr>
            <w:tcW w:w="4110" w:type="dxa"/>
            <w:tcBorders>
              <w:top w:val="single" w:sz="4" w:space="0" w:color="auto"/>
              <w:left w:val="nil"/>
              <w:bottom w:val="single" w:sz="18" w:space="0" w:color="auto"/>
              <w:right w:val="single" w:sz="4"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PASTAGEP retravaille avec le</w:t>
            </w:r>
            <w:r>
              <w:rPr>
                <w:rFonts w:ascii="Calibri" w:hAnsi="Calibri"/>
                <w:color w:val="000000"/>
              </w:rPr>
              <w:t>s</w:t>
            </w:r>
            <w:r w:rsidRPr="00E70265">
              <w:rPr>
                <w:rFonts w:ascii="Calibri" w:hAnsi="Calibri"/>
                <w:color w:val="000000"/>
              </w:rPr>
              <w:t xml:space="preserve"> bénéficiaires pour faire une nouvelle proposition </w:t>
            </w:r>
            <w:r w:rsidR="007C5D8E">
              <w:rPr>
                <w:rFonts w:ascii="Calibri" w:hAnsi="Calibri"/>
                <w:color w:val="000000"/>
              </w:rPr>
              <w:t xml:space="preserve">de TDR </w:t>
            </w:r>
            <w:r w:rsidRPr="00E70265">
              <w:rPr>
                <w:rFonts w:ascii="Calibri" w:hAnsi="Calibri"/>
                <w:color w:val="000000"/>
              </w:rPr>
              <w:t>au CTS</w:t>
            </w:r>
            <w:r>
              <w:rPr>
                <w:rFonts w:ascii="Calibri" w:hAnsi="Calibri"/>
                <w:color w:val="000000"/>
              </w:rPr>
              <w:t>.</w:t>
            </w:r>
          </w:p>
        </w:tc>
        <w:tc>
          <w:tcPr>
            <w:tcW w:w="1520" w:type="dxa"/>
            <w:tcBorders>
              <w:top w:val="single" w:sz="4" w:space="0" w:color="auto"/>
              <w:left w:val="nil"/>
              <w:bottom w:val="single" w:sz="18"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Requis</w:t>
            </w:r>
          </w:p>
        </w:tc>
      </w:tr>
      <w:tr w:rsidR="00605E66" w:rsidRPr="00E70265" w:rsidTr="007C5D8E">
        <w:trPr>
          <w:trHeight w:val="300"/>
          <w:jc w:val="center"/>
        </w:trPr>
        <w:tc>
          <w:tcPr>
            <w:tcW w:w="1379" w:type="dxa"/>
            <w:vMerge w:val="restart"/>
            <w:tcBorders>
              <w:top w:val="single" w:sz="18" w:space="0" w:color="auto"/>
              <w:left w:val="single" w:sz="18" w:space="0" w:color="auto"/>
              <w:bottom w:val="single" w:sz="8" w:space="0" w:color="000000"/>
              <w:right w:val="single" w:sz="4" w:space="0" w:color="auto"/>
            </w:tcBorders>
            <w:shd w:val="clear" w:color="auto" w:fill="auto"/>
            <w:noWrap/>
            <w:vAlign w:val="center"/>
            <w:hideMark/>
          </w:tcPr>
          <w:p w:rsidR="00605E66" w:rsidRPr="00E70265" w:rsidRDefault="00605E66" w:rsidP="00C424F6">
            <w:pPr>
              <w:rPr>
                <w:rFonts w:ascii="Calibri" w:hAnsi="Calibri"/>
                <w:b/>
                <w:bCs/>
                <w:color w:val="000000"/>
              </w:rPr>
            </w:pPr>
            <w:r w:rsidRPr="00E70265">
              <w:rPr>
                <w:rFonts w:ascii="Calibri" w:hAnsi="Calibri"/>
                <w:b/>
                <w:bCs/>
                <w:color w:val="000000"/>
              </w:rPr>
              <w:t>CV d'expert</w:t>
            </w:r>
          </w:p>
        </w:tc>
        <w:tc>
          <w:tcPr>
            <w:tcW w:w="2835" w:type="dxa"/>
            <w:tcBorders>
              <w:top w:val="single" w:sz="18" w:space="0" w:color="auto"/>
              <w:left w:val="nil"/>
              <w:bottom w:val="single" w:sz="4"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Validé</w:t>
            </w:r>
          </w:p>
        </w:tc>
        <w:tc>
          <w:tcPr>
            <w:tcW w:w="4110" w:type="dxa"/>
            <w:tcBorders>
              <w:top w:val="single" w:sz="18" w:space="0" w:color="auto"/>
              <w:left w:val="nil"/>
              <w:bottom w:val="single" w:sz="4" w:space="0" w:color="auto"/>
              <w:right w:val="single" w:sz="4" w:space="0" w:color="auto"/>
            </w:tcBorders>
            <w:shd w:val="clear" w:color="auto" w:fill="auto"/>
            <w:hideMark/>
          </w:tcPr>
          <w:p w:rsidR="00605E66" w:rsidRPr="00E70265" w:rsidRDefault="007C5D8E" w:rsidP="00C424F6">
            <w:pPr>
              <w:rPr>
                <w:rFonts w:ascii="Calibri" w:hAnsi="Calibri"/>
                <w:color w:val="000000"/>
              </w:rPr>
            </w:pPr>
            <w:r>
              <w:rPr>
                <w:rFonts w:ascii="Calibri" w:hAnsi="Calibri"/>
                <w:color w:val="000000"/>
              </w:rPr>
              <w:t xml:space="preserve">L’INS envoie un </w:t>
            </w:r>
            <w:r w:rsidR="00605E66" w:rsidRPr="007C5D8E">
              <w:rPr>
                <w:rFonts w:ascii="Calibri" w:hAnsi="Calibri"/>
                <w:b/>
                <w:color w:val="000000"/>
              </w:rPr>
              <w:t>Ordre de service</w:t>
            </w:r>
            <w:r w:rsidR="00605E66" w:rsidRPr="00E70265">
              <w:rPr>
                <w:rFonts w:ascii="Calibri" w:hAnsi="Calibri"/>
                <w:color w:val="000000"/>
              </w:rPr>
              <w:t xml:space="preserve"> au CEPED</w:t>
            </w:r>
            <w:r w:rsidR="00605E66">
              <w:rPr>
                <w:rFonts w:ascii="Calibri" w:hAnsi="Calibri"/>
                <w:color w:val="000000"/>
              </w:rPr>
              <w:t xml:space="preserve"> précisant la date de mobilisation souhaitée.</w:t>
            </w:r>
          </w:p>
        </w:tc>
        <w:tc>
          <w:tcPr>
            <w:tcW w:w="1520" w:type="dxa"/>
            <w:tcBorders>
              <w:top w:val="single" w:sz="18" w:space="0" w:color="auto"/>
              <w:left w:val="nil"/>
              <w:bottom w:val="single" w:sz="4"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 </w:t>
            </w:r>
          </w:p>
        </w:tc>
      </w:tr>
      <w:tr w:rsidR="00605E66" w:rsidRPr="00E70265" w:rsidTr="007C5D8E">
        <w:trPr>
          <w:trHeight w:val="315"/>
          <w:jc w:val="center"/>
        </w:trPr>
        <w:tc>
          <w:tcPr>
            <w:tcW w:w="1379" w:type="dxa"/>
            <w:vMerge/>
            <w:tcBorders>
              <w:top w:val="single" w:sz="8" w:space="0" w:color="auto"/>
              <w:left w:val="single" w:sz="18" w:space="0" w:color="auto"/>
              <w:bottom w:val="single" w:sz="18" w:space="0" w:color="auto"/>
              <w:right w:val="single" w:sz="4" w:space="0" w:color="auto"/>
            </w:tcBorders>
            <w:vAlign w:val="center"/>
            <w:hideMark/>
          </w:tcPr>
          <w:p w:rsidR="00605E66" w:rsidRPr="00E70265" w:rsidRDefault="00605E66" w:rsidP="00C424F6">
            <w:pPr>
              <w:rPr>
                <w:rFonts w:ascii="Calibri" w:hAnsi="Calibri"/>
                <w:b/>
                <w:bCs/>
                <w:color w:val="000000"/>
              </w:rPr>
            </w:pPr>
          </w:p>
        </w:tc>
        <w:tc>
          <w:tcPr>
            <w:tcW w:w="2835" w:type="dxa"/>
            <w:tcBorders>
              <w:top w:val="nil"/>
              <w:left w:val="nil"/>
              <w:bottom w:val="single" w:sz="18"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Rejeté</w:t>
            </w:r>
          </w:p>
        </w:tc>
        <w:tc>
          <w:tcPr>
            <w:tcW w:w="4110" w:type="dxa"/>
            <w:tcBorders>
              <w:top w:val="nil"/>
              <w:left w:val="nil"/>
              <w:bottom w:val="single" w:sz="18" w:space="0" w:color="auto"/>
              <w:right w:val="single" w:sz="4" w:space="0" w:color="auto"/>
            </w:tcBorders>
            <w:shd w:val="clear" w:color="auto" w:fill="auto"/>
            <w:hideMark/>
          </w:tcPr>
          <w:p w:rsidR="00605E66" w:rsidRPr="00E70265" w:rsidRDefault="007C5D8E" w:rsidP="00C424F6">
            <w:pPr>
              <w:rPr>
                <w:rFonts w:ascii="Calibri" w:hAnsi="Calibri"/>
                <w:color w:val="000000"/>
              </w:rPr>
            </w:pPr>
            <w:r>
              <w:rPr>
                <w:rFonts w:ascii="Calibri" w:hAnsi="Calibri"/>
                <w:color w:val="000000"/>
              </w:rPr>
              <w:t xml:space="preserve">Le </w:t>
            </w:r>
            <w:r w:rsidR="00605E66" w:rsidRPr="00E70265">
              <w:rPr>
                <w:rFonts w:ascii="Calibri" w:hAnsi="Calibri"/>
                <w:color w:val="000000"/>
              </w:rPr>
              <w:t>CEPED présente de nouveaux CV</w:t>
            </w:r>
            <w:r>
              <w:rPr>
                <w:rFonts w:ascii="Calibri" w:hAnsi="Calibri"/>
                <w:color w:val="000000"/>
              </w:rPr>
              <w:t xml:space="preserve"> au CTS.</w:t>
            </w:r>
          </w:p>
        </w:tc>
        <w:tc>
          <w:tcPr>
            <w:tcW w:w="1520" w:type="dxa"/>
            <w:tcBorders>
              <w:top w:val="nil"/>
              <w:left w:val="nil"/>
              <w:bottom w:val="single" w:sz="18"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Requis</w:t>
            </w:r>
          </w:p>
        </w:tc>
      </w:tr>
      <w:tr w:rsidR="00605E66" w:rsidRPr="00E70265" w:rsidTr="007C5D8E">
        <w:trPr>
          <w:trHeight w:val="300"/>
          <w:jc w:val="center"/>
        </w:trPr>
        <w:tc>
          <w:tcPr>
            <w:tcW w:w="1379" w:type="dxa"/>
            <w:vMerge w:val="restart"/>
            <w:tcBorders>
              <w:top w:val="single" w:sz="18" w:space="0" w:color="auto"/>
              <w:left w:val="single" w:sz="18" w:space="0" w:color="auto"/>
              <w:bottom w:val="single" w:sz="8" w:space="0" w:color="000000"/>
              <w:right w:val="single" w:sz="4" w:space="0" w:color="auto"/>
            </w:tcBorders>
            <w:shd w:val="clear" w:color="auto" w:fill="auto"/>
            <w:vAlign w:val="center"/>
            <w:hideMark/>
          </w:tcPr>
          <w:p w:rsidR="00605E66" w:rsidRPr="00E70265" w:rsidRDefault="00605E66" w:rsidP="00C424F6">
            <w:pPr>
              <w:rPr>
                <w:rFonts w:ascii="Calibri" w:hAnsi="Calibri"/>
                <w:b/>
                <w:bCs/>
                <w:color w:val="000000"/>
              </w:rPr>
            </w:pPr>
            <w:r w:rsidRPr="00E70265">
              <w:rPr>
                <w:rFonts w:ascii="Calibri" w:hAnsi="Calibri"/>
                <w:b/>
                <w:bCs/>
                <w:color w:val="000000"/>
              </w:rPr>
              <w:t xml:space="preserve">Rapport </w:t>
            </w:r>
            <w:r w:rsidRPr="00E70265">
              <w:rPr>
                <w:rFonts w:ascii="Calibri" w:hAnsi="Calibri"/>
                <w:b/>
                <w:bCs/>
                <w:color w:val="000000"/>
              </w:rPr>
              <w:br/>
              <w:t>provisoire</w:t>
            </w:r>
          </w:p>
        </w:tc>
        <w:tc>
          <w:tcPr>
            <w:tcW w:w="2835" w:type="dxa"/>
            <w:tcBorders>
              <w:top w:val="single" w:sz="18" w:space="0" w:color="auto"/>
              <w:left w:val="nil"/>
              <w:bottom w:val="single" w:sz="4"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Validé</w:t>
            </w:r>
          </w:p>
        </w:tc>
        <w:tc>
          <w:tcPr>
            <w:tcW w:w="4110" w:type="dxa"/>
            <w:tcBorders>
              <w:top w:val="single" w:sz="18" w:space="0" w:color="auto"/>
              <w:left w:val="nil"/>
              <w:bottom w:val="single" w:sz="4" w:space="0" w:color="auto"/>
              <w:right w:val="single" w:sz="4" w:space="0" w:color="auto"/>
            </w:tcBorders>
            <w:shd w:val="clear" w:color="auto" w:fill="auto"/>
            <w:hideMark/>
          </w:tcPr>
          <w:p w:rsidR="00605E66" w:rsidRPr="00E70265" w:rsidRDefault="007C5D8E" w:rsidP="007C7B25">
            <w:pPr>
              <w:rPr>
                <w:rFonts w:ascii="Calibri" w:hAnsi="Calibri"/>
                <w:color w:val="000000"/>
              </w:rPr>
            </w:pPr>
            <w:r>
              <w:rPr>
                <w:rFonts w:ascii="Calibri" w:hAnsi="Calibri"/>
                <w:color w:val="000000"/>
              </w:rPr>
              <w:t xml:space="preserve">Le </w:t>
            </w:r>
            <w:r w:rsidR="00605E66" w:rsidRPr="00E70265">
              <w:rPr>
                <w:rFonts w:ascii="Calibri" w:hAnsi="Calibri"/>
                <w:color w:val="000000"/>
              </w:rPr>
              <w:t xml:space="preserve">CEPED transmet </w:t>
            </w:r>
            <w:r>
              <w:rPr>
                <w:rFonts w:ascii="Calibri" w:hAnsi="Calibri"/>
                <w:color w:val="000000"/>
              </w:rPr>
              <w:t>le rapport final</w:t>
            </w:r>
            <w:r w:rsidR="00605E66">
              <w:rPr>
                <w:rFonts w:ascii="Calibri" w:hAnsi="Calibri"/>
                <w:color w:val="000000"/>
              </w:rPr>
              <w:t xml:space="preserve"> à l’INS.</w:t>
            </w:r>
            <w:r w:rsidR="007C7B25">
              <w:rPr>
                <w:rFonts w:ascii="Calibri" w:hAnsi="Calibri"/>
                <w:color w:val="000000"/>
              </w:rPr>
              <w:t xml:space="preserve"> Le rapport final est archivé sur le blog.</w:t>
            </w:r>
          </w:p>
        </w:tc>
        <w:tc>
          <w:tcPr>
            <w:tcW w:w="1520" w:type="dxa"/>
            <w:tcBorders>
              <w:top w:val="single" w:sz="18" w:space="0" w:color="auto"/>
              <w:left w:val="nil"/>
              <w:bottom w:val="single" w:sz="4"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 </w:t>
            </w:r>
          </w:p>
        </w:tc>
      </w:tr>
      <w:tr w:rsidR="00605E66" w:rsidRPr="00E70265" w:rsidTr="007C5D8E">
        <w:trPr>
          <w:trHeight w:val="600"/>
          <w:jc w:val="center"/>
        </w:trPr>
        <w:tc>
          <w:tcPr>
            <w:tcW w:w="1379" w:type="dxa"/>
            <w:vMerge/>
            <w:tcBorders>
              <w:top w:val="nil"/>
              <w:left w:val="single" w:sz="18" w:space="0" w:color="auto"/>
              <w:bottom w:val="single" w:sz="8" w:space="0" w:color="000000"/>
              <w:right w:val="single" w:sz="4" w:space="0" w:color="auto"/>
            </w:tcBorders>
            <w:vAlign w:val="center"/>
            <w:hideMark/>
          </w:tcPr>
          <w:p w:rsidR="00605E66" w:rsidRPr="00E70265" w:rsidRDefault="00605E66" w:rsidP="00C424F6">
            <w:pPr>
              <w:rPr>
                <w:rFonts w:ascii="Calibri" w:hAnsi="Calibri"/>
                <w:b/>
                <w:bCs/>
                <w:color w:val="000000"/>
              </w:rPr>
            </w:pPr>
          </w:p>
        </w:tc>
        <w:tc>
          <w:tcPr>
            <w:tcW w:w="2835" w:type="dxa"/>
            <w:tcBorders>
              <w:top w:val="nil"/>
              <w:left w:val="nil"/>
              <w:bottom w:val="single" w:sz="4"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Validé sous réserve de prise en compte des observations</w:t>
            </w:r>
          </w:p>
        </w:tc>
        <w:tc>
          <w:tcPr>
            <w:tcW w:w="4110" w:type="dxa"/>
            <w:tcBorders>
              <w:top w:val="nil"/>
              <w:left w:val="nil"/>
              <w:bottom w:val="single" w:sz="4" w:space="0" w:color="auto"/>
              <w:right w:val="single" w:sz="4" w:space="0" w:color="auto"/>
            </w:tcBorders>
            <w:shd w:val="clear" w:color="auto" w:fill="auto"/>
            <w:hideMark/>
          </w:tcPr>
          <w:p w:rsidR="00605E66" w:rsidRDefault="00605E66" w:rsidP="007C5D8E">
            <w:pPr>
              <w:rPr>
                <w:rFonts w:ascii="Calibri" w:hAnsi="Calibri"/>
                <w:color w:val="000000"/>
              </w:rPr>
            </w:pPr>
            <w:r>
              <w:rPr>
                <w:rFonts w:ascii="Calibri" w:hAnsi="Calibri"/>
                <w:color w:val="000000"/>
              </w:rPr>
              <w:t>Le CEPED</w:t>
            </w:r>
            <w:r w:rsidRPr="00E70265">
              <w:rPr>
                <w:rFonts w:ascii="Calibri" w:hAnsi="Calibri"/>
                <w:color w:val="000000"/>
              </w:rPr>
              <w:t xml:space="preserve"> intègre les observations du CTS</w:t>
            </w:r>
            <w:r>
              <w:rPr>
                <w:rFonts w:ascii="Calibri" w:hAnsi="Calibri"/>
                <w:color w:val="000000"/>
              </w:rPr>
              <w:t xml:space="preserve">, </w:t>
            </w:r>
            <w:r w:rsidR="007C5D8E">
              <w:rPr>
                <w:rFonts w:ascii="Calibri" w:hAnsi="Calibri"/>
                <w:color w:val="000000"/>
              </w:rPr>
              <w:t xml:space="preserve">le </w:t>
            </w:r>
            <w:r>
              <w:rPr>
                <w:rFonts w:ascii="Calibri" w:hAnsi="Calibri"/>
                <w:color w:val="000000"/>
              </w:rPr>
              <w:t xml:space="preserve">CEPED présente le rapport final incluant les amendements apportés au rapport provisoire au CTS suivant et </w:t>
            </w:r>
            <w:r w:rsidR="007C5D8E">
              <w:rPr>
                <w:rFonts w:ascii="Calibri" w:hAnsi="Calibri"/>
                <w:color w:val="000000"/>
              </w:rPr>
              <w:t xml:space="preserve">le CEPED </w:t>
            </w:r>
            <w:r>
              <w:rPr>
                <w:rFonts w:ascii="Calibri" w:hAnsi="Calibri"/>
                <w:color w:val="000000"/>
              </w:rPr>
              <w:t xml:space="preserve">transmet le rapport </w:t>
            </w:r>
            <w:r w:rsidR="007C5D8E">
              <w:rPr>
                <w:rFonts w:ascii="Calibri" w:hAnsi="Calibri"/>
                <w:color w:val="000000"/>
              </w:rPr>
              <w:t>final à l’INS</w:t>
            </w:r>
            <w:r>
              <w:rPr>
                <w:rFonts w:ascii="Calibri" w:hAnsi="Calibri"/>
                <w:color w:val="000000"/>
              </w:rPr>
              <w:t>.</w:t>
            </w:r>
          </w:p>
          <w:p w:rsidR="007C7B25" w:rsidRPr="00E70265" w:rsidRDefault="007C7B25" w:rsidP="007C5D8E">
            <w:pPr>
              <w:rPr>
                <w:rFonts w:ascii="Calibri" w:hAnsi="Calibri"/>
                <w:color w:val="000000"/>
              </w:rPr>
            </w:pPr>
            <w:r>
              <w:rPr>
                <w:rFonts w:ascii="Calibri" w:hAnsi="Calibri"/>
                <w:color w:val="000000"/>
              </w:rPr>
              <w:t>Le rapport final est archivé sur le blog.</w:t>
            </w:r>
          </w:p>
        </w:tc>
        <w:tc>
          <w:tcPr>
            <w:tcW w:w="1520" w:type="dxa"/>
            <w:tcBorders>
              <w:top w:val="nil"/>
              <w:left w:val="nil"/>
              <w:bottom w:val="single" w:sz="4"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Requis</w:t>
            </w:r>
          </w:p>
        </w:tc>
      </w:tr>
      <w:tr w:rsidR="00605E66" w:rsidRPr="00E70265" w:rsidTr="007C5D8E">
        <w:trPr>
          <w:trHeight w:val="615"/>
          <w:jc w:val="center"/>
        </w:trPr>
        <w:tc>
          <w:tcPr>
            <w:tcW w:w="1379" w:type="dxa"/>
            <w:vMerge/>
            <w:tcBorders>
              <w:top w:val="nil"/>
              <w:left w:val="single" w:sz="18" w:space="0" w:color="auto"/>
              <w:bottom w:val="single" w:sz="18" w:space="0" w:color="auto"/>
              <w:right w:val="single" w:sz="4" w:space="0" w:color="auto"/>
            </w:tcBorders>
            <w:vAlign w:val="center"/>
            <w:hideMark/>
          </w:tcPr>
          <w:p w:rsidR="00605E66" w:rsidRPr="00E70265" w:rsidRDefault="00605E66" w:rsidP="00C424F6">
            <w:pPr>
              <w:rPr>
                <w:rFonts w:ascii="Calibri" w:hAnsi="Calibri"/>
                <w:b/>
                <w:bCs/>
                <w:color w:val="000000"/>
              </w:rPr>
            </w:pPr>
          </w:p>
        </w:tc>
        <w:tc>
          <w:tcPr>
            <w:tcW w:w="2835" w:type="dxa"/>
            <w:tcBorders>
              <w:top w:val="nil"/>
              <w:left w:val="nil"/>
              <w:bottom w:val="single" w:sz="18" w:space="0" w:color="auto"/>
              <w:right w:val="single" w:sz="4" w:space="0" w:color="auto"/>
            </w:tcBorders>
            <w:shd w:val="clear" w:color="auto" w:fill="auto"/>
            <w:hideMark/>
          </w:tcPr>
          <w:p w:rsidR="00605E66" w:rsidRPr="007C5D8E" w:rsidRDefault="00605E66" w:rsidP="00C424F6">
            <w:pPr>
              <w:rPr>
                <w:rFonts w:ascii="Calibri" w:hAnsi="Calibri"/>
                <w:b/>
                <w:i/>
                <w:color w:val="000000"/>
              </w:rPr>
            </w:pPr>
            <w:r w:rsidRPr="007C5D8E">
              <w:rPr>
                <w:rFonts w:ascii="Calibri" w:hAnsi="Calibri"/>
                <w:b/>
                <w:i/>
                <w:color w:val="000000"/>
              </w:rPr>
              <w:t>Non validé</w:t>
            </w:r>
          </w:p>
        </w:tc>
        <w:tc>
          <w:tcPr>
            <w:tcW w:w="4110" w:type="dxa"/>
            <w:tcBorders>
              <w:top w:val="nil"/>
              <w:left w:val="nil"/>
              <w:bottom w:val="single" w:sz="18" w:space="0" w:color="auto"/>
              <w:right w:val="single" w:sz="4"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L</w:t>
            </w:r>
            <w:r>
              <w:rPr>
                <w:rFonts w:ascii="Calibri" w:hAnsi="Calibri"/>
                <w:color w:val="000000"/>
              </w:rPr>
              <w:t>e</w:t>
            </w:r>
            <w:del w:id="2" w:author="USER" w:date="2013-07-30T12:17:00Z">
              <w:r w:rsidDel="008A78DD">
                <w:rPr>
                  <w:rFonts w:ascii="Calibri" w:hAnsi="Calibri"/>
                  <w:color w:val="000000"/>
                </w:rPr>
                <w:delText xml:space="preserve"> </w:delText>
              </w:r>
            </w:del>
            <w:r>
              <w:rPr>
                <w:rFonts w:ascii="Calibri" w:hAnsi="Calibri"/>
                <w:color w:val="000000"/>
              </w:rPr>
              <w:t xml:space="preserve"> CEPED</w:t>
            </w:r>
            <w:r w:rsidRPr="00E70265">
              <w:rPr>
                <w:rFonts w:ascii="Calibri" w:hAnsi="Calibri"/>
                <w:color w:val="000000"/>
              </w:rPr>
              <w:t xml:space="preserve"> remanie son rapport </w:t>
            </w:r>
            <w:r w:rsidR="007C5D8E">
              <w:rPr>
                <w:rFonts w:ascii="Calibri" w:hAnsi="Calibri"/>
                <w:color w:val="000000"/>
              </w:rPr>
              <w:t xml:space="preserve">provisoire </w:t>
            </w:r>
            <w:r w:rsidRPr="00E70265">
              <w:rPr>
                <w:rFonts w:ascii="Calibri" w:hAnsi="Calibri"/>
                <w:color w:val="000000"/>
              </w:rPr>
              <w:t>pour une nouvelle présentation au CTS.</w:t>
            </w:r>
          </w:p>
        </w:tc>
        <w:tc>
          <w:tcPr>
            <w:tcW w:w="1520" w:type="dxa"/>
            <w:tcBorders>
              <w:top w:val="nil"/>
              <w:left w:val="nil"/>
              <w:bottom w:val="single" w:sz="18" w:space="0" w:color="auto"/>
              <w:right w:val="single" w:sz="18" w:space="0" w:color="auto"/>
            </w:tcBorders>
            <w:shd w:val="clear" w:color="auto" w:fill="auto"/>
            <w:hideMark/>
          </w:tcPr>
          <w:p w:rsidR="00605E66" w:rsidRPr="00E70265" w:rsidRDefault="00605E66" w:rsidP="00C424F6">
            <w:pPr>
              <w:rPr>
                <w:rFonts w:ascii="Calibri" w:hAnsi="Calibri"/>
                <w:color w:val="000000"/>
              </w:rPr>
            </w:pPr>
            <w:r w:rsidRPr="00E70265">
              <w:rPr>
                <w:rFonts w:ascii="Calibri" w:hAnsi="Calibri"/>
                <w:color w:val="000000"/>
              </w:rPr>
              <w:t>Requis</w:t>
            </w:r>
          </w:p>
        </w:tc>
      </w:tr>
    </w:tbl>
    <w:p w:rsidR="00605E66" w:rsidRDefault="00605E66" w:rsidP="00605E66"/>
    <w:p w:rsidR="007C7B25" w:rsidRDefault="007C7B25" w:rsidP="00605E66"/>
    <w:p w:rsidR="00605E66" w:rsidRDefault="00605E66" w:rsidP="00605E66"/>
    <w:p w:rsidR="00C24D31" w:rsidRDefault="00C24D31" w:rsidP="008A78DD">
      <w:pPr>
        <w:spacing w:before="120" w:after="120"/>
      </w:pPr>
    </w:p>
    <w:sectPr w:rsidR="00C24D31" w:rsidSect="008A78DD">
      <w:pgSz w:w="11913" w:h="16834" w:code="9"/>
      <w:pgMar w:top="567" w:right="1140" w:bottom="567" w:left="709" w:header="284" w:footer="352" w:gutter="56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299" w:rsidRDefault="00F30299">
      <w:r>
        <w:separator/>
      </w:r>
    </w:p>
  </w:endnote>
  <w:endnote w:type="continuationSeparator" w:id="0">
    <w:p w:rsidR="00F30299" w:rsidRDefault="00F3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Forte">
    <w:panose1 w:val="03060902040502070203"/>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AF" w:rsidRDefault="00880DAF" w:rsidP="00823C4A">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80DAF" w:rsidRDefault="00880DA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AF" w:rsidRPr="00090B67" w:rsidRDefault="00880DAF" w:rsidP="003B5CFC">
    <w:pPr>
      <w:pStyle w:val="Pieddepage"/>
      <w:rPr>
        <w:sz w:val="18"/>
        <w:szCs w:val="18"/>
      </w:rPr>
    </w:pPr>
    <w:r w:rsidRPr="00090B67">
      <w:rPr>
        <w:i/>
        <w:sz w:val="18"/>
        <w:szCs w:val="18"/>
      </w:rPr>
      <w:t>CR CTS 20130711</w:t>
    </w:r>
    <w:r w:rsidRPr="00090B67">
      <w:rPr>
        <w:i/>
        <w:sz w:val="18"/>
        <w:szCs w:val="18"/>
      </w:rPr>
      <w:tab/>
    </w:r>
    <w:r w:rsidRPr="00090B67">
      <w:rPr>
        <w:sz w:val="18"/>
        <w:szCs w:val="18"/>
      </w:rPr>
      <w:fldChar w:fldCharType="begin"/>
    </w:r>
    <w:r w:rsidRPr="00090B67">
      <w:rPr>
        <w:sz w:val="18"/>
        <w:szCs w:val="18"/>
      </w:rPr>
      <w:instrText xml:space="preserve"> PAGE   \* MERGEFORMAT </w:instrText>
    </w:r>
    <w:r w:rsidRPr="00090B67">
      <w:rPr>
        <w:sz w:val="18"/>
        <w:szCs w:val="18"/>
      </w:rPr>
      <w:fldChar w:fldCharType="separate"/>
    </w:r>
    <w:r w:rsidR="00ED5213">
      <w:rPr>
        <w:noProof/>
        <w:sz w:val="18"/>
        <w:szCs w:val="18"/>
      </w:rPr>
      <w:t>1</w:t>
    </w:r>
    <w:r w:rsidRPr="00090B67">
      <w:rPr>
        <w:noProof/>
        <w:sz w:val="18"/>
        <w:szCs w:val="18"/>
      </w:rPr>
      <w:fldChar w:fldCharType="end"/>
    </w:r>
  </w:p>
  <w:p w:rsidR="00880DAF" w:rsidRDefault="00880DA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AF" w:rsidRPr="00E422F0" w:rsidRDefault="00880DAF" w:rsidP="00090B67">
    <w:pPr>
      <w:pStyle w:val="Pieddepage"/>
    </w:pPr>
    <w:r w:rsidRPr="003B5CFC">
      <w:rPr>
        <w:i/>
        <w:sz w:val="18"/>
        <w:szCs w:val="18"/>
      </w:rPr>
      <w:t>CR CTS 20130</w:t>
    </w:r>
    <w:r>
      <w:rPr>
        <w:i/>
        <w:sz w:val="18"/>
        <w:szCs w:val="18"/>
      </w:rPr>
      <w:t>711</w:t>
    </w:r>
    <w:r>
      <w:rPr>
        <w:i/>
        <w:sz w:val="18"/>
        <w:szCs w:val="18"/>
      </w:rPr>
      <w:tab/>
    </w:r>
    <w:r>
      <w:rPr>
        <w:i/>
        <w:sz w:val="18"/>
        <w:szCs w:val="18"/>
      </w:rPr>
      <w:tab/>
    </w:r>
    <w:r>
      <w:rPr>
        <w:i/>
        <w:sz w:val="18"/>
        <w:szCs w:val="18"/>
      </w:rPr>
      <w:fldChar w:fldCharType="begin"/>
    </w:r>
    <w:r>
      <w:rPr>
        <w:i/>
        <w:sz w:val="18"/>
        <w:szCs w:val="18"/>
      </w:rPr>
      <w:instrText xml:space="preserve"> PAGE   \* MERGEFORMAT </w:instrText>
    </w:r>
    <w:r>
      <w:rPr>
        <w:i/>
        <w:sz w:val="18"/>
        <w:szCs w:val="18"/>
      </w:rPr>
      <w:fldChar w:fldCharType="separate"/>
    </w:r>
    <w:r w:rsidR="00ED5213">
      <w:rPr>
        <w:i/>
        <w:noProof/>
        <w:sz w:val="18"/>
        <w:szCs w:val="18"/>
      </w:rPr>
      <w:t>8</w:t>
    </w:r>
    <w:r>
      <w:rPr>
        <w:i/>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AF" w:rsidRDefault="00880DAF">
    <w:pPr>
      <w:pStyle w:val="Pieddepage"/>
      <w:jc w:val="right"/>
    </w:pPr>
    <w:r>
      <w:fldChar w:fldCharType="begin"/>
    </w:r>
    <w:r>
      <w:instrText xml:space="preserve"> PAGE   \* MERGEFORMAT </w:instrText>
    </w:r>
    <w:r>
      <w:fldChar w:fldCharType="separate"/>
    </w:r>
    <w:r>
      <w:rPr>
        <w:noProof/>
      </w:rPr>
      <w:t>1</w:t>
    </w:r>
    <w:r>
      <w:rPr>
        <w:noProof/>
      </w:rPr>
      <w:fldChar w:fldCharType="end"/>
    </w:r>
  </w:p>
  <w:p w:rsidR="00880DAF" w:rsidRPr="00424177" w:rsidRDefault="00880DAF" w:rsidP="009130C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299" w:rsidRDefault="00F30299">
      <w:r>
        <w:separator/>
      </w:r>
    </w:p>
  </w:footnote>
  <w:footnote w:type="continuationSeparator" w:id="0">
    <w:p w:rsidR="00F30299" w:rsidRDefault="00F302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DAF" w:rsidRPr="00DB31BC" w:rsidRDefault="00880DAF" w:rsidP="009130C8">
    <w:pPr>
      <w:pStyle w:val="En-tte"/>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08F8"/>
    <w:multiLevelType w:val="hybridMultilevel"/>
    <w:tmpl w:val="2B18C5FC"/>
    <w:lvl w:ilvl="0" w:tplc="1076D164">
      <w:start w:val="1"/>
      <w:numFmt w:val="lowerLetter"/>
      <w:lvlText w:val="%1)"/>
      <w:lvlJc w:val="left"/>
      <w:pPr>
        <w:ind w:left="720" w:hanging="360"/>
      </w:pPr>
      <w:rPr>
        <w:rFonts w:ascii="Garamond" w:eastAsia="Times New Roman" w:hAnsi="Garamond"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E429D3"/>
    <w:multiLevelType w:val="hybridMultilevel"/>
    <w:tmpl w:val="EC7C00F8"/>
    <w:lvl w:ilvl="0" w:tplc="1E8ADCEC">
      <w:start w:val="3"/>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06686155"/>
    <w:multiLevelType w:val="hybridMultilevel"/>
    <w:tmpl w:val="C8D6483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E3571F"/>
    <w:multiLevelType w:val="hybridMultilevel"/>
    <w:tmpl w:val="E946CA46"/>
    <w:lvl w:ilvl="0" w:tplc="38184C4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102E5E49"/>
    <w:multiLevelType w:val="hybridMultilevel"/>
    <w:tmpl w:val="482895C4"/>
    <w:lvl w:ilvl="0" w:tplc="AA7E3400">
      <w:start w:val="1"/>
      <w:numFmt w:val="lowerLetter"/>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1FC23F2"/>
    <w:multiLevelType w:val="hybridMultilevel"/>
    <w:tmpl w:val="5ECE71C0"/>
    <w:lvl w:ilvl="0" w:tplc="A7C22C0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2E2776"/>
    <w:multiLevelType w:val="multilevel"/>
    <w:tmpl w:val="94EA66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80167D3"/>
    <w:multiLevelType w:val="hybridMultilevel"/>
    <w:tmpl w:val="43C43834"/>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920B5A"/>
    <w:multiLevelType w:val="hybridMultilevel"/>
    <w:tmpl w:val="233E5B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5E96204"/>
    <w:multiLevelType w:val="hybridMultilevel"/>
    <w:tmpl w:val="9BD81892"/>
    <w:lvl w:ilvl="0" w:tplc="AFAE527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7D9484C"/>
    <w:multiLevelType w:val="hybridMultilevel"/>
    <w:tmpl w:val="EEB8B66E"/>
    <w:lvl w:ilvl="0" w:tplc="08B8F692">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CA25EF4"/>
    <w:multiLevelType w:val="hybridMultilevel"/>
    <w:tmpl w:val="F20C775C"/>
    <w:lvl w:ilvl="0" w:tplc="B0AC42D0">
      <w:start w:val="1"/>
      <w:numFmt w:val="decimal"/>
      <w:lvlText w:val="%1-"/>
      <w:lvlJc w:val="left"/>
      <w:pPr>
        <w:ind w:left="1068" w:hanging="360"/>
      </w:pPr>
      <w:rPr>
        <w:rFonts w:hint="default"/>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nsid w:val="41CC0429"/>
    <w:multiLevelType w:val="hybridMultilevel"/>
    <w:tmpl w:val="89F856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7A41630"/>
    <w:multiLevelType w:val="hybridMultilevel"/>
    <w:tmpl w:val="6742EC62"/>
    <w:lvl w:ilvl="0" w:tplc="278A4D7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C807DD2"/>
    <w:multiLevelType w:val="hybridMultilevel"/>
    <w:tmpl w:val="5F06F1DE"/>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nsid w:val="4CC90088"/>
    <w:multiLevelType w:val="hybridMultilevel"/>
    <w:tmpl w:val="101A39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147653F"/>
    <w:multiLevelType w:val="hybridMultilevel"/>
    <w:tmpl w:val="E17CF7C0"/>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78F44EA"/>
    <w:multiLevelType w:val="hybridMultilevel"/>
    <w:tmpl w:val="DF905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84C34F6"/>
    <w:multiLevelType w:val="hybridMultilevel"/>
    <w:tmpl w:val="07C42522"/>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9">
    <w:nsid w:val="5866102A"/>
    <w:multiLevelType w:val="hybridMultilevel"/>
    <w:tmpl w:val="94A62626"/>
    <w:lvl w:ilvl="0" w:tplc="4D88BF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BB62BC9"/>
    <w:multiLevelType w:val="hybridMultilevel"/>
    <w:tmpl w:val="32A653CE"/>
    <w:lvl w:ilvl="0" w:tplc="FE5A4C4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nsid w:val="5F562F94"/>
    <w:multiLevelType w:val="hybridMultilevel"/>
    <w:tmpl w:val="D8805D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F6855C6"/>
    <w:multiLevelType w:val="hybridMultilevel"/>
    <w:tmpl w:val="D6C82EAE"/>
    <w:lvl w:ilvl="0" w:tplc="6EB217D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6424CEE"/>
    <w:multiLevelType w:val="hybridMultilevel"/>
    <w:tmpl w:val="CE8C7F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B880E88"/>
    <w:multiLevelType w:val="hybridMultilevel"/>
    <w:tmpl w:val="662631F2"/>
    <w:lvl w:ilvl="0" w:tplc="22A46EC2">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BFD1F17"/>
    <w:multiLevelType w:val="hybridMultilevel"/>
    <w:tmpl w:val="08C0EF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CA96C2D"/>
    <w:multiLevelType w:val="hybridMultilevel"/>
    <w:tmpl w:val="6DA00A6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3C933C2"/>
    <w:multiLevelType w:val="hybridMultilevel"/>
    <w:tmpl w:val="A7608802"/>
    <w:lvl w:ilvl="0" w:tplc="0E624864">
      <w:start w:val="1"/>
      <w:numFmt w:val="lowerLetter"/>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ECE76D9"/>
    <w:multiLevelType w:val="hybridMultilevel"/>
    <w:tmpl w:val="CC6A7934"/>
    <w:lvl w:ilvl="0" w:tplc="4D88BF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24"/>
  </w:num>
  <w:num w:numId="3">
    <w:abstractNumId w:val="11"/>
  </w:num>
  <w:num w:numId="4">
    <w:abstractNumId w:val="20"/>
  </w:num>
  <w:num w:numId="5">
    <w:abstractNumId w:val="8"/>
  </w:num>
  <w:num w:numId="6">
    <w:abstractNumId w:val="17"/>
  </w:num>
  <w:num w:numId="7">
    <w:abstractNumId w:val="25"/>
  </w:num>
  <w:num w:numId="8">
    <w:abstractNumId w:val="18"/>
  </w:num>
  <w:num w:numId="9">
    <w:abstractNumId w:val="12"/>
  </w:num>
  <w:num w:numId="10">
    <w:abstractNumId w:val="21"/>
  </w:num>
  <w:num w:numId="11">
    <w:abstractNumId w:val="15"/>
  </w:num>
  <w:num w:numId="12">
    <w:abstractNumId w:val="26"/>
  </w:num>
  <w:num w:numId="13">
    <w:abstractNumId w:val="14"/>
  </w:num>
  <w:num w:numId="14">
    <w:abstractNumId w:val="19"/>
  </w:num>
  <w:num w:numId="15">
    <w:abstractNumId w:val="5"/>
  </w:num>
  <w:num w:numId="16">
    <w:abstractNumId w:val="13"/>
  </w:num>
  <w:num w:numId="17">
    <w:abstractNumId w:val="6"/>
  </w:num>
  <w:num w:numId="18">
    <w:abstractNumId w:val="3"/>
  </w:num>
  <w:num w:numId="19">
    <w:abstractNumId w:val="28"/>
  </w:num>
  <w:num w:numId="20">
    <w:abstractNumId w:val="23"/>
  </w:num>
  <w:num w:numId="21">
    <w:abstractNumId w:val="4"/>
  </w:num>
  <w:num w:numId="22">
    <w:abstractNumId w:val="27"/>
  </w:num>
  <w:num w:numId="23">
    <w:abstractNumId w:val="1"/>
  </w:num>
  <w:num w:numId="24">
    <w:abstractNumId w:val="10"/>
  </w:num>
  <w:num w:numId="25">
    <w:abstractNumId w:val="0"/>
  </w:num>
  <w:num w:numId="26">
    <w:abstractNumId w:val="22"/>
  </w:num>
  <w:num w:numId="27">
    <w:abstractNumId w:val="7"/>
  </w:num>
  <w:num w:numId="28">
    <w:abstractNumId w:val="2"/>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461"/>
    <w:rsid w:val="00004A9F"/>
    <w:rsid w:val="00013FF7"/>
    <w:rsid w:val="0002777C"/>
    <w:rsid w:val="00034727"/>
    <w:rsid w:val="000406A6"/>
    <w:rsid w:val="00047D94"/>
    <w:rsid w:val="00056CC2"/>
    <w:rsid w:val="00062CDA"/>
    <w:rsid w:val="0006424F"/>
    <w:rsid w:val="00064DB1"/>
    <w:rsid w:val="00071A24"/>
    <w:rsid w:val="00072CDE"/>
    <w:rsid w:val="000743FD"/>
    <w:rsid w:val="00090B67"/>
    <w:rsid w:val="000A461A"/>
    <w:rsid w:val="000A5903"/>
    <w:rsid w:val="000B5230"/>
    <w:rsid w:val="000C4781"/>
    <w:rsid w:val="000D0A71"/>
    <w:rsid w:val="000D3C23"/>
    <w:rsid w:val="000E4DA9"/>
    <w:rsid w:val="000E7558"/>
    <w:rsid w:val="000E7D23"/>
    <w:rsid w:val="000F11EE"/>
    <w:rsid w:val="000F310F"/>
    <w:rsid w:val="001035B4"/>
    <w:rsid w:val="001054D8"/>
    <w:rsid w:val="00105E8C"/>
    <w:rsid w:val="001123D8"/>
    <w:rsid w:val="00113275"/>
    <w:rsid w:val="001151A3"/>
    <w:rsid w:val="00117F54"/>
    <w:rsid w:val="00126034"/>
    <w:rsid w:val="00127A0C"/>
    <w:rsid w:val="00130F41"/>
    <w:rsid w:val="00135485"/>
    <w:rsid w:val="00135D00"/>
    <w:rsid w:val="001376A5"/>
    <w:rsid w:val="0014421B"/>
    <w:rsid w:val="00144631"/>
    <w:rsid w:val="00146F1A"/>
    <w:rsid w:val="0015233F"/>
    <w:rsid w:val="001523DB"/>
    <w:rsid w:val="00153791"/>
    <w:rsid w:val="001562AE"/>
    <w:rsid w:val="00163DF6"/>
    <w:rsid w:val="00166514"/>
    <w:rsid w:val="0017682C"/>
    <w:rsid w:val="001806F5"/>
    <w:rsid w:val="001925F7"/>
    <w:rsid w:val="001978BB"/>
    <w:rsid w:val="00197ACE"/>
    <w:rsid w:val="001A2164"/>
    <w:rsid w:val="001B278D"/>
    <w:rsid w:val="001B45DF"/>
    <w:rsid w:val="001C282C"/>
    <w:rsid w:val="001C2A29"/>
    <w:rsid w:val="001C7514"/>
    <w:rsid w:val="001D1613"/>
    <w:rsid w:val="001D5077"/>
    <w:rsid w:val="001E3411"/>
    <w:rsid w:val="001E45A3"/>
    <w:rsid w:val="001E5050"/>
    <w:rsid w:val="001E556C"/>
    <w:rsid w:val="001F0966"/>
    <w:rsid w:val="001F5A51"/>
    <w:rsid w:val="001F6102"/>
    <w:rsid w:val="001F6E57"/>
    <w:rsid w:val="0020022F"/>
    <w:rsid w:val="00206A0F"/>
    <w:rsid w:val="002201A3"/>
    <w:rsid w:val="0022512F"/>
    <w:rsid w:val="00227F88"/>
    <w:rsid w:val="002465C4"/>
    <w:rsid w:val="002557CF"/>
    <w:rsid w:val="00263E7D"/>
    <w:rsid w:val="00271673"/>
    <w:rsid w:val="00275CAE"/>
    <w:rsid w:val="00277139"/>
    <w:rsid w:val="00283CBA"/>
    <w:rsid w:val="00284A22"/>
    <w:rsid w:val="00290CE4"/>
    <w:rsid w:val="00297965"/>
    <w:rsid w:val="002C22AC"/>
    <w:rsid w:val="002C4141"/>
    <w:rsid w:val="002C47FE"/>
    <w:rsid w:val="002D2BD0"/>
    <w:rsid w:val="002D41A2"/>
    <w:rsid w:val="002D6225"/>
    <w:rsid w:val="002D79E1"/>
    <w:rsid w:val="002E7ECF"/>
    <w:rsid w:val="00315421"/>
    <w:rsid w:val="003219BF"/>
    <w:rsid w:val="00323F22"/>
    <w:rsid w:val="0033028E"/>
    <w:rsid w:val="003417EE"/>
    <w:rsid w:val="0034275B"/>
    <w:rsid w:val="00353F10"/>
    <w:rsid w:val="003633B5"/>
    <w:rsid w:val="00366AE5"/>
    <w:rsid w:val="00367098"/>
    <w:rsid w:val="0037124E"/>
    <w:rsid w:val="00374583"/>
    <w:rsid w:val="00380467"/>
    <w:rsid w:val="003815CD"/>
    <w:rsid w:val="00384760"/>
    <w:rsid w:val="00385BF1"/>
    <w:rsid w:val="00390547"/>
    <w:rsid w:val="00391087"/>
    <w:rsid w:val="00391D5B"/>
    <w:rsid w:val="00392759"/>
    <w:rsid w:val="003A37EA"/>
    <w:rsid w:val="003A57A9"/>
    <w:rsid w:val="003A6113"/>
    <w:rsid w:val="003A69B1"/>
    <w:rsid w:val="003B365F"/>
    <w:rsid w:val="003B5CFC"/>
    <w:rsid w:val="003B7445"/>
    <w:rsid w:val="003C31C1"/>
    <w:rsid w:val="003C59A3"/>
    <w:rsid w:val="003D2065"/>
    <w:rsid w:val="003D7B71"/>
    <w:rsid w:val="003E0E9A"/>
    <w:rsid w:val="003E3324"/>
    <w:rsid w:val="003E41DF"/>
    <w:rsid w:val="003E74E0"/>
    <w:rsid w:val="00404498"/>
    <w:rsid w:val="004061C1"/>
    <w:rsid w:val="004106E2"/>
    <w:rsid w:val="004277AF"/>
    <w:rsid w:val="00430264"/>
    <w:rsid w:val="004450DB"/>
    <w:rsid w:val="00447874"/>
    <w:rsid w:val="004519BA"/>
    <w:rsid w:val="0045257D"/>
    <w:rsid w:val="00452F29"/>
    <w:rsid w:val="00454834"/>
    <w:rsid w:val="004656C4"/>
    <w:rsid w:val="00466B57"/>
    <w:rsid w:val="00484497"/>
    <w:rsid w:val="004860E2"/>
    <w:rsid w:val="0048709D"/>
    <w:rsid w:val="00497A17"/>
    <w:rsid w:val="00497E48"/>
    <w:rsid w:val="004A0366"/>
    <w:rsid w:val="004A222A"/>
    <w:rsid w:val="004A2A1E"/>
    <w:rsid w:val="004B5840"/>
    <w:rsid w:val="004B6646"/>
    <w:rsid w:val="004C189D"/>
    <w:rsid w:val="004C3763"/>
    <w:rsid w:val="004C6C20"/>
    <w:rsid w:val="004D6A7B"/>
    <w:rsid w:val="004F45B6"/>
    <w:rsid w:val="0050122D"/>
    <w:rsid w:val="00503F7B"/>
    <w:rsid w:val="00512C13"/>
    <w:rsid w:val="005221A1"/>
    <w:rsid w:val="00524D97"/>
    <w:rsid w:val="00527242"/>
    <w:rsid w:val="00532A13"/>
    <w:rsid w:val="00533F76"/>
    <w:rsid w:val="00537039"/>
    <w:rsid w:val="00537D7C"/>
    <w:rsid w:val="00545C56"/>
    <w:rsid w:val="0055162D"/>
    <w:rsid w:val="005555D7"/>
    <w:rsid w:val="00555743"/>
    <w:rsid w:val="005646A0"/>
    <w:rsid w:val="00567E87"/>
    <w:rsid w:val="00572F6C"/>
    <w:rsid w:val="00576003"/>
    <w:rsid w:val="00576D6B"/>
    <w:rsid w:val="00577F2A"/>
    <w:rsid w:val="0058309F"/>
    <w:rsid w:val="00587EF7"/>
    <w:rsid w:val="005907F8"/>
    <w:rsid w:val="00593BCE"/>
    <w:rsid w:val="00594E87"/>
    <w:rsid w:val="005956DA"/>
    <w:rsid w:val="00597202"/>
    <w:rsid w:val="005A2C03"/>
    <w:rsid w:val="005A34B5"/>
    <w:rsid w:val="005B2851"/>
    <w:rsid w:val="005B3B2A"/>
    <w:rsid w:val="005B5C9D"/>
    <w:rsid w:val="005C0F59"/>
    <w:rsid w:val="005C2D4C"/>
    <w:rsid w:val="005D37C3"/>
    <w:rsid w:val="005D7D0D"/>
    <w:rsid w:val="005E3F32"/>
    <w:rsid w:val="005E45AB"/>
    <w:rsid w:val="005F3680"/>
    <w:rsid w:val="00605E66"/>
    <w:rsid w:val="00605F93"/>
    <w:rsid w:val="00606172"/>
    <w:rsid w:val="00610491"/>
    <w:rsid w:val="006105B6"/>
    <w:rsid w:val="00611E35"/>
    <w:rsid w:val="00613B88"/>
    <w:rsid w:val="00614C28"/>
    <w:rsid w:val="00615BBF"/>
    <w:rsid w:val="00617936"/>
    <w:rsid w:val="00617D75"/>
    <w:rsid w:val="00621255"/>
    <w:rsid w:val="0062489A"/>
    <w:rsid w:val="00625FF9"/>
    <w:rsid w:val="00632E2F"/>
    <w:rsid w:val="00663E29"/>
    <w:rsid w:val="00674C45"/>
    <w:rsid w:val="006A116D"/>
    <w:rsid w:val="006A249A"/>
    <w:rsid w:val="006A42D1"/>
    <w:rsid w:val="006B0C15"/>
    <w:rsid w:val="006B1629"/>
    <w:rsid w:val="006B4781"/>
    <w:rsid w:val="006B6422"/>
    <w:rsid w:val="006C0E1F"/>
    <w:rsid w:val="006E47B5"/>
    <w:rsid w:val="006F4825"/>
    <w:rsid w:val="00722303"/>
    <w:rsid w:val="00725DEB"/>
    <w:rsid w:val="007348BE"/>
    <w:rsid w:val="00741981"/>
    <w:rsid w:val="00743E86"/>
    <w:rsid w:val="007654A8"/>
    <w:rsid w:val="00773448"/>
    <w:rsid w:val="00775037"/>
    <w:rsid w:val="00776EFA"/>
    <w:rsid w:val="0078668F"/>
    <w:rsid w:val="00793598"/>
    <w:rsid w:val="00795199"/>
    <w:rsid w:val="007B7652"/>
    <w:rsid w:val="007B7707"/>
    <w:rsid w:val="007C0DCE"/>
    <w:rsid w:val="007C5D8E"/>
    <w:rsid w:val="007C7B25"/>
    <w:rsid w:val="007D2E24"/>
    <w:rsid w:val="007D70D0"/>
    <w:rsid w:val="007D7AA3"/>
    <w:rsid w:val="007E1964"/>
    <w:rsid w:val="007E36E0"/>
    <w:rsid w:val="007E5CD2"/>
    <w:rsid w:val="007F1553"/>
    <w:rsid w:val="0080441A"/>
    <w:rsid w:val="00806181"/>
    <w:rsid w:val="008066BA"/>
    <w:rsid w:val="00806B6C"/>
    <w:rsid w:val="008225BE"/>
    <w:rsid w:val="00823C4A"/>
    <w:rsid w:val="00825A1E"/>
    <w:rsid w:val="00825AE0"/>
    <w:rsid w:val="008351FC"/>
    <w:rsid w:val="00835A9A"/>
    <w:rsid w:val="00836777"/>
    <w:rsid w:val="00841CF0"/>
    <w:rsid w:val="00843611"/>
    <w:rsid w:val="00846199"/>
    <w:rsid w:val="00847E4D"/>
    <w:rsid w:val="00850EFA"/>
    <w:rsid w:val="008558EA"/>
    <w:rsid w:val="00856C7B"/>
    <w:rsid w:val="00862D86"/>
    <w:rsid w:val="0086536B"/>
    <w:rsid w:val="008704C3"/>
    <w:rsid w:val="00870EF6"/>
    <w:rsid w:val="00872AB2"/>
    <w:rsid w:val="0088008C"/>
    <w:rsid w:val="00880DAF"/>
    <w:rsid w:val="00884D92"/>
    <w:rsid w:val="00890148"/>
    <w:rsid w:val="00890849"/>
    <w:rsid w:val="008A3815"/>
    <w:rsid w:val="008A657D"/>
    <w:rsid w:val="008A78DD"/>
    <w:rsid w:val="008C1EEF"/>
    <w:rsid w:val="008C3CA1"/>
    <w:rsid w:val="008C66BA"/>
    <w:rsid w:val="008D05E4"/>
    <w:rsid w:val="008D4384"/>
    <w:rsid w:val="008D4D35"/>
    <w:rsid w:val="008D5D4D"/>
    <w:rsid w:val="008D6854"/>
    <w:rsid w:val="008D7269"/>
    <w:rsid w:val="008E27CA"/>
    <w:rsid w:val="008F4FAF"/>
    <w:rsid w:val="009015FD"/>
    <w:rsid w:val="009049DF"/>
    <w:rsid w:val="00906B99"/>
    <w:rsid w:val="009130C8"/>
    <w:rsid w:val="00916055"/>
    <w:rsid w:val="00916B07"/>
    <w:rsid w:val="009205C7"/>
    <w:rsid w:val="00925DE1"/>
    <w:rsid w:val="00926480"/>
    <w:rsid w:val="0093089B"/>
    <w:rsid w:val="00931C85"/>
    <w:rsid w:val="00946675"/>
    <w:rsid w:val="009475CB"/>
    <w:rsid w:val="0095243E"/>
    <w:rsid w:val="00952482"/>
    <w:rsid w:val="00954545"/>
    <w:rsid w:val="00970121"/>
    <w:rsid w:val="00972B0A"/>
    <w:rsid w:val="009745F3"/>
    <w:rsid w:val="00977260"/>
    <w:rsid w:val="00981B2E"/>
    <w:rsid w:val="00982735"/>
    <w:rsid w:val="009840A5"/>
    <w:rsid w:val="009961CB"/>
    <w:rsid w:val="009A251A"/>
    <w:rsid w:val="009B7DB4"/>
    <w:rsid w:val="009C6036"/>
    <w:rsid w:val="009D3767"/>
    <w:rsid w:val="009D57A9"/>
    <w:rsid w:val="009F13CD"/>
    <w:rsid w:val="009F14F4"/>
    <w:rsid w:val="009F3708"/>
    <w:rsid w:val="009F611C"/>
    <w:rsid w:val="009F6144"/>
    <w:rsid w:val="00A1397B"/>
    <w:rsid w:val="00A15F49"/>
    <w:rsid w:val="00A16948"/>
    <w:rsid w:val="00A312CF"/>
    <w:rsid w:val="00A31683"/>
    <w:rsid w:val="00A34239"/>
    <w:rsid w:val="00A42AB6"/>
    <w:rsid w:val="00A45AAB"/>
    <w:rsid w:val="00A55393"/>
    <w:rsid w:val="00A606CE"/>
    <w:rsid w:val="00A721CA"/>
    <w:rsid w:val="00A7448F"/>
    <w:rsid w:val="00A77D6C"/>
    <w:rsid w:val="00A90F50"/>
    <w:rsid w:val="00AA3D86"/>
    <w:rsid w:val="00AA7920"/>
    <w:rsid w:val="00AC18A0"/>
    <w:rsid w:val="00AC552A"/>
    <w:rsid w:val="00AD137D"/>
    <w:rsid w:val="00AD386F"/>
    <w:rsid w:val="00AD5620"/>
    <w:rsid w:val="00AF074B"/>
    <w:rsid w:val="00AF1EB7"/>
    <w:rsid w:val="00AF65C9"/>
    <w:rsid w:val="00B05306"/>
    <w:rsid w:val="00B062F6"/>
    <w:rsid w:val="00B0706C"/>
    <w:rsid w:val="00B105B1"/>
    <w:rsid w:val="00B10F7C"/>
    <w:rsid w:val="00B1134F"/>
    <w:rsid w:val="00B14291"/>
    <w:rsid w:val="00B214C9"/>
    <w:rsid w:val="00B21CD9"/>
    <w:rsid w:val="00B22A66"/>
    <w:rsid w:val="00B257EF"/>
    <w:rsid w:val="00B30B4B"/>
    <w:rsid w:val="00B31D81"/>
    <w:rsid w:val="00B36284"/>
    <w:rsid w:val="00B365E6"/>
    <w:rsid w:val="00B37EF8"/>
    <w:rsid w:val="00B54C85"/>
    <w:rsid w:val="00B60840"/>
    <w:rsid w:val="00B610A5"/>
    <w:rsid w:val="00B6117C"/>
    <w:rsid w:val="00B63192"/>
    <w:rsid w:val="00B63B74"/>
    <w:rsid w:val="00B70DD6"/>
    <w:rsid w:val="00B82C14"/>
    <w:rsid w:val="00BA08C5"/>
    <w:rsid w:val="00BB7F01"/>
    <w:rsid w:val="00BC2A06"/>
    <w:rsid w:val="00BD1D66"/>
    <w:rsid w:val="00BD39D6"/>
    <w:rsid w:val="00BD3CC0"/>
    <w:rsid w:val="00BE19E3"/>
    <w:rsid w:val="00BE3F4D"/>
    <w:rsid w:val="00BF149A"/>
    <w:rsid w:val="00BF1A43"/>
    <w:rsid w:val="00BF71E4"/>
    <w:rsid w:val="00C017D4"/>
    <w:rsid w:val="00C03853"/>
    <w:rsid w:val="00C07461"/>
    <w:rsid w:val="00C13DBE"/>
    <w:rsid w:val="00C14F61"/>
    <w:rsid w:val="00C165D6"/>
    <w:rsid w:val="00C24D31"/>
    <w:rsid w:val="00C302BD"/>
    <w:rsid w:val="00C36355"/>
    <w:rsid w:val="00C375D6"/>
    <w:rsid w:val="00C424F6"/>
    <w:rsid w:val="00C53070"/>
    <w:rsid w:val="00C57DE8"/>
    <w:rsid w:val="00C64DD5"/>
    <w:rsid w:val="00C67A9F"/>
    <w:rsid w:val="00C7045E"/>
    <w:rsid w:val="00C745DC"/>
    <w:rsid w:val="00C82370"/>
    <w:rsid w:val="00C931FA"/>
    <w:rsid w:val="00CA321F"/>
    <w:rsid w:val="00CA3DAC"/>
    <w:rsid w:val="00CA6BA4"/>
    <w:rsid w:val="00CB0074"/>
    <w:rsid w:val="00CB0214"/>
    <w:rsid w:val="00CB5B1E"/>
    <w:rsid w:val="00CB7B3A"/>
    <w:rsid w:val="00CC32AF"/>
    <w:rsid w:val="00CC36A3"/>
    <w:rsid w:val="00CC46D7"/>
    <w:rsid w:val="00CD1532"/>
    <w:rsid w:val="00CD78AF"/>
    <w:rsid w:val="00CE69D3"/>
    <w:rsid w:val="00CF0C3C"/>
    <w:rsid w:val="00CF4D17"/>
    <w:rsid w:val="00CF71E0"/>
    <w:rsid w:val="00D02744"/>
    <w:rsid w:val="00D06666"/>
    <w:rsid w:val="00D1163E"/>
    <w:rsid w:val="00D12245"/>
    <w:rsid w:val="00D1469F"/>
    <w:rsid w:val="00D15FBD"/>
    <w:rsid w:val="00D233EA"/>
    <w:rsid w:val="00D2426F"/>
    <w:rsid w:val="00D2478C"/>
    <w:rsid w:val="00D3093D"/>
    <w:rsid w:val="00D41C6E"/>
    <w:rsid w:val="00D477D0"/>
    <w:rsid w:val="00D54384"/>
    <w:rsid w:val="00D631CE"/>
    <w:rsid w:val="00D6517C"/>
    <w:rsid w:val="00D672DF"/>
    <w:rsid w:val="00D71997"/>
    <w:rsid w:val="00D71A4D"/>
    <w:rsid w:val="00D74521"/>
    <w:rsid w:val="00D75735"/>
    <w:rsid w:val="00D84A2E"/>
    <w:rsid w:val="00DA110B"/>
    <w:rsid w:val="00DA6D15"/>
    <w:rsid w:val="00DB4061"/>
    <w:rsid w:val="00DB4945"/>
    <w:rsid w:val="00DC5C87"/>
    <w:rsid w:val="00DC6AE8"/>
    <w:rsid w:val="00DD0686"/>
    <w:rsid w:val="00DD6793"/>
    <w:rsid w:val="00DD6EE3"/>
    <w:rsid w:val="00DE763F"/>
    <w:rsid w:val="00DF0E0B"/>
    <w:rsid w:val="00DF24E8"/>
    <w:rsid w:val="00DF4659"/>
    <w:rsid w:val="00DF7AB9"/>
    <w:rsid w:val="00E06141"/>
    <w:rsid w:val="00E1102F"/>
    <w:rsid w:val="00E1387E"/>
    <w:rsid w:val="00E32013"/>
    <w:rsid w:val="00E336BB"/>
    <w:rsid w:val="00E361D2"/>
    <w:rsid w:val="00E36D9D"/>
    <w:rsid w:val="00E37399"/>
    <w:rsid w:val="00E37ED2"/>
    <w:rsid w:val="00E414EB"/>
    <w:rsid w:val="00E41B43"/>
    <w:rsid w:val="00E422F0"/>
    <w:rsid w:val="00E57205"/>
    <w:rsid w:val="00E653AE"/>
    <w:rsid w:val="00E65986"/>
    <w:rsid w:val="00E7115C"/>
    <w:rsid w:val="00E730FE"/>
    <w:rsid w:val="00E773CE"/>
    <w:rsid w:val="00E87791"/>
    <w:rsid w:val="00E94CC8"/>
    <w:rsid w:val="00E9640B"/>
    <w:rsid w:val="00EA17ED"/>
    <w:rsid w:val="00EA42A0"/>
    <w:rsid w:val="00EA72E1"/>
    <w:rsid w:val="00EA79A6"/>
    <w:rsid w:val="00EC1C36"/>
    <w:rsid w:val="00ED03A2"/>
    <w:rsid w:val="00ED403F"/>
    <w:rsid w:val="00ED515D"/>
    <w:rsid w:val="00ED5213"/>
    <w:rsid w:val="00ED6870"/>
    <w:rsid w:val="00EE1E77"/>
    <w:rsid w:val="00EE21FA"/>
    <w:rsid w:val="00EE7A6A"/>
    <w:rsid w:val="00EF7009"/>
    <w:rsid w:val="00F032FE"/>
    <w:rsid w:val="00F06E52"/>
    <w:rsid w:val="00F17D6C"/>
    <w:rsid w:val="00F23FBD"/>
    <w:rsid w:val="00F24427"/>
    <w:rsid w:val="00F25579"/>
    <w:rsid w:val="00F30299"/>
    <w:rsid w:val="00F32111"/>
    <w:rsid w:val="00F3621C"/>
    <w:rsid w:val="00F44E71"/>
    <w:rsid w:val="00F458B5"/>
    <w:rsid w:val="00F53034"/>
    <w:rsid w:val="00F6096A"/>
    <w:rsid w:val="00F6235F"/>
    <w:rsid w:val="00F65694"/>
    <w:rsid w:val="00F70B63"/>
    <w:rsid w:val="00F7716C"/>
    <w:rsid w:val="00F8044E"/>
    <w:rsid w:val="00F80E28"/>
    <w:rsid w:val="00F864C9"/>
    <w:rsid w:val="00F90876"/>
    <w:rsid w:val="00F90F39"/>
    <w:rsid w:val="00F93F30"/>
    <w:rsid w:val="00FA2EE3"/>
    <w:rsid w:val="00FA52AB"/>
    <w:rsid w:val="00FB273C"/>
    <w:rsid w:val="00FB62C4"/>
    <w:rsid w:val="00FC4298"/>
    <w:rsid w:val="00FC7009"/>
    <w:rsid w:val="00FD0400"/>
    <w:rsid w:val="00FD3F9E"/>
    <w:rsid w:val="00FD6E75"/>
    <w:rsid w:val="00FE4F93"/>
    <w:rsid w:val="00FE7E0D"/>
    <w:rsid w:val="00FF1D99"/>
    <w:rsid w:val="00FF4436"/>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7461"/>
    <w:rPr>
      <w:sz w:val="24"/>
      <w:szCs w:val="24"/>
    </w:rPr>
  </w:style>
  <w:style w:type="paragraph" w:styleId="Titre1">
    <w:name w:val="heading 1"/>
    <w:basedOn w:val="Normal"/>
    <w:next w:val="Normal"/>
    <w:qFormat/>
    <w:rsid w:val="00C07461"/>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C07461"/>
    <w:pPr>
      <w:keepNext/>
      <w:jc w:val="both"/>
      <w:outlineLvl w:val="1"/>
    </w:pPr>
    <w:rPr>
      <w:b/>
      <w:bCs/>
    </w:rPr>
  </w:style>
  <w:style w:type="paragraph" w:styleId="Titre4">
    <w:name w:val="heading 4"/>
    <w:basedOn w:val="Normal"/>
    <w:next w:val="Normal"/>
    <w:qFormat/>
    <w:rsid w:val="00C07461"/>
    <w:pPr>
      <w:keepNext/>
      <w:spacing w:before="240" w:after="60"/>
      <w:outlineLvl w:val="3"/>
    </w:pPr>
    <w:rPr>
      <w:b/>
      <w:bCs/>
      <w:sz w:val="28"/>
      <w:szCs w:val="28"/>
    </w:rPr>
  </w:style>
  <w:style w:type="paragraph" w:styleId="Titre5">
    <w:name w:val="heading 5"/>
    <w:basedOn w:val="Normal"/>
    <w:next w:val="Normal"/>
    <w:qFormat/>
    <w:rsid w:val="00C07461"/>
    <w:pPr>
      <w:spacing w:before="240" w:after="60"/>
      <w:outlineLvl w:val="4"/>
    </w:pPr>
    <w:rPr>
      <w:b/>
      <w:bCs/>
      <w:i/>
      <w:iCs/>
      <w:sz w:val="26"/>
      <w:szCs w:val="26"/>
    </w:rPr>
  </w:style>
  <w:style w:type="paragraph" w:styleId="Titre6">
    <w:name w:val="heading 6"/>
    <w:basedOn w:val="Normal"/>
    <w:next w:val="Normal"/>
    <w:qFormat/>
    <w:rsid w:val="00C07461"/>
    <w:pPr>
      <w:spacing w:before="240" w:after="60"/>
      <w:outlineLvl w:val="5"/>
    </w:pPr>
    <w:rPr>
      <w:b/>
      <w:bCs/>
      <w:sz w:val="22"/>
      <w:szCs w:val="22"/>
    </w:rPr>
  </w:style>
  <w:style w:type="paragraph" w:styleId="Titre7">
    <w:name w:val="heading 7"/>
    <w:basedOn w:val="Normal"/>
    <w:next w:val="Normal"/>
    <w:link w:val="Titre7Car"/>
    <w:qFormat/>
    <w:rsid w:val="00C07461"/>
    <w:pPr>
      <w:spacing w:before="240" w:after="60"/>
      <w:outlineLvl w:val="6"/>
    </w:pPr>
  </w:style>
  <w:style w:type="paragraph" w:styleId="Titre8">
    <w:name w:val="heading 8"/>
    <w:basedOn w:val="Normal"/>
    <w:next w:val="Normal"/>
    <w:qFormat/>
    <w:rsid w:val="00C07461"/>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escription">
    <w:name w:val="description"/>
    <w:basedOn w:val="Policepardfaut"/>
    <w:rsid w:val="00C07461"/>
  </w:style>
  <w:style w:type="paragraph" w:styleId="Corpsdetexte">
    <w:name w:val="Body Text"/>
    <w:basedOn w:val="Normal"/>
    <w:rsid w:val="00C07461"/>
    <w:pPr>
      <w:jc w:val="center"/>
    </w:pPr>
    <w:rPr>
      <w:rFonts w:ascii="Garamond" w:hAnsi="Garamond"/>
      <w:b/>
      <w:sz w:val="28"/>
    </w:rPr>
  </w:style>
  <w:style w:type="paragraph" w:styleId="NormalWeb">
    <w:name w:val="Normal (Web)"/>
    <w:basedOn w:val="Normal"/>
    <w:rsid w:val="00C07461"/>
    <w:pPr>
      <w:spacing w:before="100" w:beforeAutospacing="1" w:after="100" w:afterAutospacing="1"/>
    </w:pPr>
    <w:rPr>
      <w:rFonts w:ascii="Verdana" w:hAnsi="Verdana"/>
      <w:color w:val="000000"/>
      <w:sz w:val="20"/>
      <w:szCs w:val="20"/>
    </w:rPr>
  </w:style>
  <w:style w:type="character" w:styleId="Lienhypertexte">
    <w:name w:val="Hyperlink"/>
    <w:uiPriority w:val="99"/>
    <w:rsid w:val="00C07461"/>
    <w:rPr>
      <w:color w:val="0000FF"/>
      <w:u w:val="single"/>
    </w:rPr>
  </w:style>
  <w:style w:type="paragraph" w:styleId="Notedebasdepage">
    <w:name w:val="footnote text"/>
    <w:basedOn w:val="Normal"/>
    <w:link w:val="NotedebasdepageCar"/>
    <w:rsid w:val="00C07461"/>
    <w:rPr>
      <w:sz w:val="20"/>
      <w:szCs w:val="20"/>
    </w:rPr>
  </w:style>
  <w:style w:type="character" w:styleId="Appelnotedebasdep">
    <w:name w:val="footnote reference"/>
    <w:rsid w:val="00C07461"/>
    <w:rPr>
      <w:vertAlign w:val="superscript"/>
    </w:rPr>
  </w:style>
  <w:style w:type="paragraph" w:styleId="Pieddepage">
    <w:name w:val="footer"/>
    <w:basedOn w:val="Normal"/>
    <w:link w:val="PieddepageCar"/>
    <w:uiPriority w:val="99"/>
    <w:rsid w:val="00C07461"/>
    <w:pPr>
      <w:tabs>
        <w:tab w:val="center" w:pos="4536"/>
        <w:tab w:val="right" w:pos="9072"/>
      </w:tabs>
    </w:pPr>
  </w:style>
  <w:style w:type="character" w:styleId="Numrodepage">
    <w:name w:val="page number"/>
    <w:basedOn w:val="Policepardfaut"/>
    <w:rsid w:val="00C07461"/>
  </w:style>
  <w:style w:type="paragraph" w:styleId="Titre">
    <w:name w:val="Title"/>
    <w:basedOn w:val="Normal"/>
    <w:qFormat/>
    <w:rsid w:val="00C07461"/>
    <w:pPr>
      <w:jc w:val="center"/>
    </w:pPr>
    <w:rPr>
      <w:b/>
      <w:bCs/>
      <w:sz w:val="28"/>
      <w:szCs w:val="28"/>
    </w:rPr>
  </w:style>
  <w:style w:type="paragraph" w:styleId="Corpsdetexte2">
    <w:name w:val="Body Text 2"/>
    <w:basedOn w:val="Normal"/>
    <w:rsid w:val="00C07461"/>
    <w:pPr>
      <w:spacing w:after="120" w:line="480" w:lineRule="auto"/>
    </w:pPr>
  </w:style>
  <w:style w:type="paragraph" w:styleId="En-tte">
    <w:name w:val="header"/>
    <w:basedOn w:val="Normal"/>
    <w:link w:val="En-tteCar"/>
    <w:uiPriority w:val="99"/>
    <w:rsid w:val="004A222A"/>
    <w:pPr>
      <w:tabs>
        <w:tab w:val="center" w:pos="4536"/>
        <w:tab w:val="right" w:pos="9072"/>
      </w:tabs>
    </w:pPr>
  </w:style>
  <w:style w:type="table" w:styleId="Grilledutableau">
    <w:name w:val="Table Grid"/>
    <w:basedOn w:val="TableauNormal"/>
    <w:rsid w:val="00CA321F"/>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F611C"/>
    <w:pPr>
      <w:ind w:left="720"/>
      <w:contextualSpacing/>
    </w:pPr>
  </w:style>
  <w:style w:type="character" w:customStyle="1" w:styleId="En-tteCar">
    <w:name w:val="En-tête Car"/>
    <w:link w:val="En-tte"/>
    <w:uiPriority w:val="99"/>
    <w:rsid w:val="00CC32AF"/>
    <w:rPr>
      <w:sz w:val="24"/>
      <w:szCs w:val="24"/>
    </w:rPr>
  </w:style>
  <w:style w:type="character" w:customStyle="1" w:styleId="PieddepageCar">
    <w:name w:val="Pied de page Car"/>
    <w:link w:val="Pieddepage"/>
    <w:uiPriority w:val="99"/>
    <w:rsid w:val="00CC32AF"/>
    <w:rPr>
      <w:sz w:val="24"/>
      <w:szCs w:val="24"/>
    </w:rPr>
  </w:style>
  <w:style w:type="paragraph" w:styleId="Sansinterligne">
    <w:name w:val="No Spacing"/>
    <w:uiPriority w:val="1"/>
    <w:qFormat/>
    <w:rsid w:val="00E336BB"/>
    <w:rPr>
      <w:rFonts w:ascii="Calibri" w:eastAsia="Calibri" w:hAnsi="Calibri"/>
      <w:sz w:val="22"/>
      <w:szCs w:val="22"/>
      <w:lang w:eastAsia="en-US"/>
    </w:rPr>
  </w:style>
  <w:style w:type="character" w:customStyle="1" w:styleId="Titre7Car">
    <w:name w:val="Titre 7 Car"/>
    <w:link w:val="Titre7"/>
    <w:locked/>
    <w:rsid w:val="00F24427"/>
    <w:rPr>
      <w:sz w:val="24"/>
      <w:szCs w:val="24"/>
    </w:rPr>
  </w:style>
  <w:style w:type="paragraph" w:customStyle="1" w:styleId="msoaddress">
    <w:name w:val="msoaddress"/>
    <w:rsid w:val="00DD0686"/>
    <w:rPr>
      <w:rFonts w:ascii="Franklin Gothic Medium Cond"/>
      <w:color w:val="000000"/>
      <w:kern w:val="28"/>
      <w:sz w:val="14"/>
      <w:szCs w:val="14"/>
    </w:rPr>
  </w:style>
  <w:style w:type="paragraph" w:customStyle="1" w:styleId="Text1">
    <w:name w:val="Text 1"/>
    <w:basedOn w:val="Normal"/>
    <w:link w:val="Text1Car"/>
    <w:rsid w:val="00DD0686"/>
    <w:pPr>
      <w:spacing w:before="120" w:after="120"/>
      <w:ind w:left="850"/>
      <w:jc w:val="both"/>
    </w:pPr>
  </w:style>
  <w:style w:type="character" w:customStyle="1" w:styleId="Text1Car">
    <w:name w:val="Text 1 Car"/>
    <w:link w:val="Text1"/>
    <w:locked/>
    <w:rsid w:val="00DD0686"/>
    <w:rPr>
      <w:sz w:val="24"/>
      <w:szCs w:val="24"/>
    </w:rPr>
  </w:style>
  <w:style w:type="character" w:customStyle="1" w:styleId="NotedebasdepageCar">
    <w:name w:val="Note de bas de page Car"/>
    <w:link w:val="Notedebasdepage"/>
    <w:rsid w:val="005B5C9D"/>
  </w:style>
  <w:style w:type="paragraph" w:customStyle="1" w:styleId="normaltableau">
    <w:name w:val="normal_tableau"/>
    <w:basedOn w:val="Normal"/>
    <w:rsid w:val="00135D00"/>
    <w:pPr>
      <w:spacing w:before="120" w:after="120"/>
      <w:jc w:val="both"/>
    </w:pPr>
    <w:rPr>
      <w:rFonts w:ascii="Optima" w:hAnsi="Optima"/>
      <w:sz w:val="22"/>
      <w:szCs w:val="20"/>
      <w:lang w:val="en-GB" w:eastAsia="en-GB"/>
    </w:rPr>
  </w:style>
  <w:style w:type="paragraph" w:customStyle="1" w:styleId="TableText">
    <w:name w:val="Table Text"/>
    <w:basedOn w:val="Normal"/>
    <w:rsid w:val="00135D00"/>
    <w:pPr>
      <w:tabs>
        <w:tab w:val="decimal" w:pos="0"/>
      </w:tabs>
      <w:overflowPunct w:val="0"/>
      <w:autoSpaceDE w:val="0"/>
      <w:autoSpaceDN w:val="0"/>
      <w:adjustRightInd w:val="0"/>
      <w:textAlignment w:val="baseline"/>
    </w:pPr>
    <w:rPr>
      <w:sz w:val="22"/>
      <w:szCs w:val="20"/>
    </w:rPr>
  </w:style>
  <w:style w:type="character" w:customStyle="1" w:styleId="StyleLatin12pt">
    <w:name w:val="Style (Latin) 12 pt"/>
    <w:rsid w:val="00135D00"/>
    <w:rPr>
      <w:rFonts w:ascii="Garamond" w:hAnsi="Garamond"/>
      <w:sz w:val="24"/>
    </w:rPr>
  </w:style>
  <w:style w:type="paragraph" w:customStyle="1" w:styleId="DefaultText">
    <w:name w:val="Default Text"/>
    <w:basedOn w:val="Normal"/>
    <w:rsid w:val="00135D00"/>
    <w:pPr>
      <w:overflowPunct w:val="0"/>
      <w:autoSpaceDE w:val="0"/>
      <w:autoSpaceDN w:val="0"/>
      <w:adjustRightInd w:val="0"/>
      <w:textAlignment w:val="baseline"/>
    </w:pPr>
    <w:rPr>
      <w:szCs w:val="20"/>
    </w:rPr>
  </w:style>
  <w:style w:type="paragraph" w:customStyle="1" w:styleId="Default">
    <w:name w:val="Default"/>
    <w:rsid w:val="00E422F0"/>
    <w:pPr>
      <w:autoSpaceDE w:val="0"/>
      <w:autoSpaceDN w:val="0"/>
      <w:adjustRightInd w:val="0"/>
    </w:pPr>
    <w:rPr>
      <w:rFonts w:ascii="Arial" w:hAnsi="Arial" w:cs="Arial"/>
      <w:color w:val="000000"/>
      <w:sz w:val="24"/>
      <w:szCs w:val="24"/>
    </w:rPr>
  </w:style>
  <w:style w:type="paragraph" w:styleId="TitreTR">
    <w:name w:val="toa heading"/>
    <w:basedOn w:val="Normal"/>
    <w:next w:val="Normal"/>
    <w:rsid w:val="00153791"/>
    <w:pPr>
      <w:tabs>
        <w:tab w:val="right" w:pos="9360"/>
      </w:tabs>
      <w:suppressAutoHyphens/>
      <w:ind w:left="357" w:hanging="357"/>
      <w:jc w:val="both"/>
    </w:pPr>
    <w:rPr>
      <w:rFonts w:ascii="CG Times" w:hAnsi="CG Times" w:cs="CG Times"/>
      <w:sz w:val="20"/>
      <w:szCs w:val="20"/>
      <w:lang w:val="en-US" w:eastAsia="de-DE"/>
    </w:rPr>
  </w:style>
  <w:style w:type="paragraph" w:styleId="Textedebulles">
    <w:name w:val="Balloon Text"/>
    <w:basedOn w:val="Normal"/>
    <w:link w:val="TextedebullesCar"/>
    <w:rsid w:val="00632E2F"/>
    <w:rPr>
      <w:rFonts w:ascii="Tahoma" w:hAnsi="Tahoma"/>
      <w:sz w:val="16"/>
      <w:szCs w:val="16"/>
    </w:rPr>
  </w:style>
  <w:style w:type="character" w:customStyle="1" w:styleId="TextedebullesCar">
    <w:name w:val="Texte de bulles Car"/>
    <w:link w:val="Textedebulles"/>
    <w:rsid w:val="00632E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7461"/>
    <w:rPr>
      <w:sz w:val="24"/>
      <w:szCs w:val="24"/>
    </w:rPr>
  </w:style>
  <w:style w:type="paragraph" w:styleId="Titre1">
    <w:name w:val="heading 1"/>
    <w:basedOn w:val="Normal"/>
    <w:next w:val="Normal"/>
    <w:qFormat/>
    <w:rsid w:val="00C07461"/>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C07461"/>
    <w:pPr>
      <w:keepNext/>
      <w:jc w:val="both"/>
      <w:outlineLvl w:val="1"/>
    </w:pPr>
    <w:rPr>
      <w:b/>
      <w:bCs/>
    </w:rPr>
  </w:style>
  <w:style w:type="paragraph" w:styleId="Titre4">
    <w:name w:val="heading 4"/>
    <w:basedOn w:val="Normal"/>
    <w:next w:val="Normal"/>
    <w:qFormat/>
    <w:rsid w:val="00C07461"/>
    <w:pPr>
      <w:keepNext/>
      <w:spacing w:before="240" w:after="60"/>
      <w:outlineLvl w:val="3"/>
    </w:pPr>
    <w:rPr>
      <w:b/>
      <w:bCs/>
      <w:sz w:val="28"/>
      <w:szCs w:val="28"/>
    </w:rPr>
  </w:style>
  <w:style w:type="paragraph" w:styleId="Titre5">
    <w:name w:val="heading 5"/>
    <w:basedOn w:val="Normal"/>
    <w:next w:val="Normal"/>
    <w:qFormat/>
    <w:rsid w:val="00C07461"/>
    <w:pPr>
      <w:spacing w:before="240" w:after="60"/>
      <w:outlineLvl w:val="4"/>
    </w:pPr>
    <w:rPr>
      <w:b/>
      <w:bCs/>
      <w:i/>
      <w:iCs/>
      <w:sz w:val="26"/>
      <w:szCs w:val="26"/>
    </w:rPr>
  </w:style>
  <w:style w:type="paragraph" w:styleId="Titre6">
    <w:name w:val="heading 6"/>
    <w:basedOn w:val="Normal"/>
    <w:next w:val="Normal"/>
    <w:qFormat/>
    <w:rsid w:val="00C07461"/>
    <w:pPr>
      <w:spacing w:before="240" w:after="60"/>
      <w:outlineLvl w:val="5"/>
    </w:pPr>
    <w:rPr>
      <w:b/>
      <w:bCs/>
      <w:sz w:val="22"/>
      <w:szCs w:val="22"/>
    </w:rPr>
  </w:style>
  <w:style w:type="paragraph" w:styleId="Titre7">
    <w:name w:val="heading 7"/>
    <w:basedOn w:val="Normal"/>
    <w:next w:val="Normal"/>
    <w:link w:val="Titre7Car"/>
    <w:qFormat/>
    <w:rsid w:val="00C07461"/>
    <w:pPr>
      <w:spacing w:before="240" w:after="60"/>
      <w:outlineLvl w:val="6"/>
    </w:pPr>
  </w:style>
  <w:style w:type="paragraph" w:styleId="Titre8">
    <w:name w:val="heading 8"/>
    <w:basedOn w:val="Normal"/>
    <w:next w:val="Normal"/>
    <w:qFormat/>
    <w:rsid w:val="00C07461"/>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escription">
    <w:name w:val="description"/>
    <w:basedOn w:val="Policepardfaut"/>
    <w:rsid w:val="00C07461"/>
  </w:style>
  <w:style w:type="paragraph" w:styleId="Corpsdetexte">
    <w:name w:val="Body Text"/>
    <w:basedOn w:val="Normal"/>
    <w:rsid w:val="00C07461"/>
    <w:pPr>
      <w:jc w:val="center"/>
    </w:pPr>
    <w:rPr>
      <w:rFonts w:ascii="Garamond" w:hAnsi="Garamond"/>
      <w:b/>
      <w:sz w:val="28"/>
    </w:rPr>
  </w:style>
  <w:style w:type="paragraph" w:styleId="NormalWeb">
    <w:name w:val="Normal (Web)"/>
    <w:basedOn w:val="Normal"/>
    <w:rsid w:val="00C07461"/>
    <w:pPr>
      <w:spacing w:before="100" w:beforeAutospacing="1" w:after="100" w:afterAutospacing="1"/>
    </w:pPr>
    <w:rPr>
      <w:rFonts w:ascii="Verdana" w:hAnsi="Verdana"/>
      <w:color w:val="000000"/>
      <w:sz w:val="20"/>
      <w:szCs w:val="20"/>
    </w:rPr>
  </w:style>
  <w:style w:type="character" w:styleId="Lienhypertexte">
    <w:name w:val="Hyperlink"/>
    <w:uiPriority w:val="99"/>
    <w:rsid w:val="00C07461"/>
    <w:rPr>
      <w:color w:val="0000FF"/>
      <w:u w:val="single"/>
    </w:rPr>
  </w:style>
  <w:style w:type="paragraph" w:styleId="Notedebasdepage">
    <w:name w:val="footnote text"/>
    <w:basedOn w:val="Normal"/>
    <w:link w:val="NotedebasdepageCar"/>
    <w:rsid w:val="00C07461"/>
    <w:rPr>
      <w:sz w:val="20"/>
      <w:szCs w:val="20"/>
    </w:rPr>
  </w:style>
  <w:style w:type="character" w:styleId="Appelnotedebasdep">
    <w:name w:val="footnote reference"/>
    <w:rsid w:val="00C07461"/>
    <w:rPr>
      <w:vertAlign w:val="superscript"/>
    </w:rPr>
  </w:style>
  <w:style w:type="paragraph" w:styleId="Pieddepage">
    <w:name w:val="footer"/>
    <w:basedOn w:val="Normal"/>
    <w:link w:val="PieddepageCar"/>
    <w:uiPriority w:val="99"/>
    <w:rsid w:val="00C07461"/>
    <w:pPr>
      <w:tabs>
        <w:tab w:val="center" w:pos="4536"/>
        <w:tab w:val="right" w:pos="9072"/>
      </w:tabs>
    </w:pPr>
  </w:style>
  <w:style w:type="character" w:styleId="Numrodepage">
    <w:name w:val="page number"/>
    <w:basedOn w:val="Policepardfaut"/>
    <w:rsid w:val="00C07461"/>
  </w:style>
  <w:style w:type="paragraph" w:styleId="Titre">
    <w:name w:val="Title"/>
    <w:basedOn w:val="Normal"/>
    <w:qFormat/>
    <w:rsid w:val="00C07461"/>
    <w:pPr>
      <w:jc w:val="center"/>
    </w:pPr>
    <w:rPr>
      <w:b/>
      <w:bCs/>
      <w:sz w:val="28"/>
      <w:szCs w:val="28"/>
    </w:rPr>
  </w:style>
  <w:style w:type="paragraph" w:styleId="Corpsdetexte2">
    <w:name w:val="Body Text 2"/>
    <w:basedOn w:val="Normal"/>
    <w:rsid w:val="00C07461"/>
    <w:pPr>
      <w:spacing w:after="120" w:line="480" w:lineRule="auto"/>
    </w:pPr>
  </w:style>
  <w:style w:type="paragraph" w:styleId="En-tte">
    <w:name w:val="header"/>
    <w:basedOn w:val="Normal"/>
    <w:link w:val="En-tteCar"/>
    <w:uiPriority w:val="99"/>
    <w:rsid w:val="004A222A"/>
    <w:pPr>
      <w:tabs>
        <w:tab w:val="center" w:pos="4536"/>
        <w:tab w:val="right" w:pos="9072"/>
      </w:tabs>
    </w:pPr>
  </w:style>
  <w:style w:type="table" w:styleId="Grilledutableau">
    <w:name w:val="Table Grid"/>
    <w:basedOn w:val="TableauNormal"/>
    <w:rsid w:val="00CA321F"/>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F611C"/>
    <w:pPr>
      <w:ind w:left="720"/>
      <w:contextualSpacing/>
    </w:pPr>
  </w:style>
  <w:style w:type="character" w:customStyle="1" w:styleId="En-tteCar">
    <w:name w:val="En-tête Car"/>
    <w:link w:val="En-tte"/>
    <w:uiPriority w:val="99"/>
    <w:rsid w:val="00CC32AF"/>
    <w:rPr>
      <w:sz w:val="24"/>
      <w:szCs w:val="24"/>
    </w:rPr>
  </w:style>
  <w:style w:type="character" w:customStyle="1" w:styleId="PieddepageCar">
    <w:name w:val="Pied de page Car"/>
    <w:link w:val="Pieddepage"/>
    <w:uiPriority w:val="99"/>
    <w:rsid w:val="00CC32AF"/>
    <w:rPr>
      <w:sz w:val="24"/>
      <w:szCs w:val="24"/>
    </w:rPr>
  </w:style>
  <w:style w:type="paragraph" w:styleId="Sansinterligne">
    <w:name w:val="No Spacing"/>
    <w:uiPriority w:val="1"/>
    <w:qFormat/>
    <w:rsid w:val="00E336BB"/>
    <w:rPr>
      <w:rFonts w:ascii="Calibri" w:eastAsia="Calibri" w:hAnsi="Calibri"/>
      <w:sz w:val="22"/>
      <w:szCs w:val="22"/>
      <w:lang w:eastAsia="en-US"/>
    </w:rPr>
  </w:style>
  <w:style w:type="character" w:customStyle="1" w:styleId="Titre7Car">
    <w:name w:val="Titre 7 Car"/>
    <w:link w:val="Titre7"/>
    <w:locked/>
    <w:rsid w:val="00F24427"/>
    <w:rPr>
      <w:sz w:val="24"/>
      <w:szCs w:val="24"/>
    </w:rPr>
  </w:style>
  <w:style w:type="paragraph" w:customStyle="1" w:styleId="msoaddress">
    <w:name w:val="msoaddress"/>
    <w:rsid w:val="00DD0686"/>
    <w:rPr>
      <w:rFonts w:ascii="Franklin Gothic Medium Cond"/>
      <w:color w:val="000000"/>
      <w:kern w:val="28"/>
      <w:sz w:val="14"/>
      <w:szCs w:val="14"/>
    </w:rPr>
  </w:style>
  <w:style w:type="paragraph" w:customStyle="1" w:styleId="Text1">
    <w:name w:val="Text 1"/>
    <w:basedOn w:val="Normal"/>
    <w:link w:val="Text1Car"/>
    <w:rsid w:val="00DD0686"/>
    <w:pPr>
      <w:spacing w:before="120" w:after="120"/>
      <w:ind w:left="850"/>
      <w:jc w:val="both"/>
    </w:pPr>
  </w:style>
  <w:style w:type="character" w:customStyle="1" w:styleId="Text1Car">
    <w:name w:val="Text 1 Car"/>
    <w:link w:val="Text1"/>
    <w:locked/>
    <w:rsid w:val="00DD0686"/>
    <w:rPr>
      <w:sz w:val="24"/>
      <w:szCs w:val="24"/>
    </w:rPr>
  </w:style>
  <w:style w:type="character" w:customStyle="1" w:styleId="NotedebasdepageCar">
    <w:name w:val="Note de bas de page Car"/>
    <w:link w:val="Notedebasdepage"/>
    <w:rsid w:val="005B5C9D"/>
  </w:style>
  <w:style w:type="paragraph" w:customStyle="1" w:styleId="normaltableau">
    <w:name w:val="normal_tableau"/>
    <w:basedOn w:val="Normal"/>
    <w:rsid w:val="00135D00"/>
    <w:pPr>
      <w:spacing w:before="120" w:after="120"/>
      <w:jc w:val="both"/>
    </w:pPr>
    <w:rPr>
      <w:rFonts w:ascii="Optima" w:hAnsi="Optima"/>
      <w:sz w:val="22"/>
      <w:szCs w:val="20"/>
      <w:lang w:val="en-GB" w:eastAsia="en-GB"/>
    </w:rPr>
  </w:style>
  <w:style w:type="paragraph" w:customStyle="1" w:styleId="TableText">
    <w:name w:val="Table Text"/>
    <w:basedOn w:val="Normal"/>
    <w:rsid w:val="00135D00"/>
    <w:pPr>
      <w:tabs>
        <w:tab w:val="decimal" w:pos="0"/>
      </w:tabs>
      <w:overflowPunct w:val="0"/>
      <w:autoSpaceDE w:val="0"/>
      <w:autoSpaceDN w:val="0"/>
      <w:adjustRightInd w:val="0"/>
      <w:textAlignment w:val="baseline"/>
    </w:pPr>
    <w:rPr>
      <w:sz w:val="22"/>
      <w:szCs w:val="20"/>
    </w:rPr>
  </w:style>
  <w:style w:type="character" w:customStyle="1" w:styleId="StyleLatin12pt">
    <w:name w:val="Style (Latin) 12 pt"/>
    <w:rsid w:val="00135D00"/>
    <w:rPr>
      <w:rFonts w:ascii="Garamond" w:hAnsi="Garamond"/>
      <w:sz w:val="24"/>
    </w:rPr>
  </w:style>
  <w:style w:type="paragraph" w:customStyle="1" w:styleId="DefaultText">
    <w:name w:val="Default Text"/>
    <w:basedOn w:val="Normal"/>
    <w:rsid w:val="00135D00"/>
    <w:pPr>
      <w:overflowPunct w:val="0"/>
      <w:autoSpaceDE w:val="0"/>
      <w:autoSpaceDN w:val="0"/>
      <w:adjustRightInd w:val="0"/>
      <w:textAlignment w:val="baseline"/>
    </w:pPr>
    <w:rPr>
      <w:szCs w:val="20"/>
    </w:rPr>
  </w:style>
  <w:style w:type="paragraph" w:customStyle="1" w:styleId="Default">
    <w:name w:val="Default"/>
    <w:rsid w:val="00E422F0"/>
    <w:pPr>
      <w:autoSpaceDE w:val="0"/>
      <w:autoSpaceDN w:val="0"/>
      <w:adjustRightInd w:val="0"/>
    </w:pPr>
    <w:rPr>
      <w:rFonts w:ascii="Arial" w:hAnsi="Arial" w:cs="Arial"/>
      <w:color w:val="000000"/>
      <w:sz w:val="24"/>
      <w:szCs w:val="24"/>
    </w:rPr>
  </w:style>
  <w:style w:type="paragraph" w:styleId="TitreTR">
    <w:name w:val="toa heading"/>
    <w:basedOn w:val="Normal"/>
    <w:next w:val="Normal"/>
    <w:rsid w:val="00153791"/>
    <w:pPr>
      <w:tabs>
        <w:tab w:val="right" w:pos="9360"/>
      </w:tabs>
      <w:suppressAutoHyphens/>
      <w:ind w:left="357" w:hanging="357"/>
      <w:jc w:val="both"/>
    </w:pPr>
    <w:rPr>
      <w:rFonts w:ascii="CG Times" w:hAnsi="CG Times" w:cs="CG Times"/>
      <w:sz w:val="20"/>
      <w:szCs w:val="20"/>
      <w:lang w:val="en-US" w:eastAsia="de-DE"/>
    </w:rPr>
  </w:style>
  <w:style w:type="paragraph" w:styleId="Textedebulles">
    <w:name w:val="Balloon Text"/>
    <w:basedOn w:val="Normal"/>
    <w:link w:val="TextedebullesCar"/>
    <w:rsid w:val="00632E2F"/>
    <w:rPr>
      <w:rFonts w:ascii="Tahoma" w:hAnsi="Tahoma"/>
      <w:sz w:val="16"/>
      <w:szCs w:val="16"/>
    </w:rPr>
  </w:style>
  <w:style w:type="character" w:customStyle="1" w:styleId="TextedebullesCar">
    <w:name w:val="Texte de bulles Car"/>
    <w:link w:val="Textedebulles"/>
    <w:rsid w:val="00632E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6279">
      <w:bodyDiv w:val="1"/>
      <w:marLeft w:val="0"/>
      <w:marRight w:val="0"/>
      <w:marTop w:val="0"/>
      <w:marBottom w:val="0"/>
      <w:divBdr>
        <w:top w:val="none" w:sz="0" w:space="0" w:color="auto"/>
        <w:left w:val="none" w:sz="0" w:space="0" w:color="auto"/>
        <w:bottom w:val="none" w:sz="0" w:space="0" w:color="auto"/>
        <w:right w:val="none" w:sz="0" w:space="0" w:color="auto"/>
      </w:divBdr>
    </w:div>
    <w:div w:id="200944104">
      <w:bodyDiv w:val="1"/>
      <w:marLeft w:val="0"/>
      <w:marRight w:val="0"/>
      <w:marTop w:val="0"/>
      <w:marBottom w:val="0"/>
      <w:divBdr>
        <w:top w:val="none" w:sz="0" w:space="0" w:color="auto"/>
        <w:left w:val="none" w:sz="0" w:space="0" w:color="auto"/>
        <w:bottom w:val="none" w:sz="0" w:space="0" w:color="auto"/>
        <w:right w:val="none" w:sz="0" w:space="0" w:color="auto"/>
      </w:divBdr>
    </w:div>
    <w:div w:id="789083639">
      <w:bodyDiv w:val="1"/>
      <w:marLeft w:val="0"/>
      <w:marRight w:val="0"/>
      <w:marTop w:val="0"/>
      <w:marBottom w:val="0"/>
      <w:divBdr>
        <w:top w:val="none" w:sz="0" w:space="0" w:color="auto"/>
        <w:left w:val="none" w:sz="0" w:space="0" w:color="auto"/>
        <w:bottom w:val="none" w:sz="0" w:space="0" w:color="auto"/>
        <w:right w:val="none" w:sz="0" w:space="0" w:color="auto"/>
      </w:divBdr>
    </w:div>
    <w:div w:id="969362748">
      <w:bodyDiv w:val="1"/>
      <w:marLeft w:val="0"/>
      <w:marRight w:val="0"/>
      <w:marTop w:val="0"/>
      <w:marBottom w:val="0"/>
      <w:divBdr>
        <w:top w:val="none" w:sz="0" w:space="0" w:color="auto"/>
        <w:left w:val="none" w:sz="0" w:space="0" w:color="auto"/>
        <w:bottom w:val="none" w:sz="0" w:space="0" w:color="auto"/>
        <w:right w:val="none" w:sz="0" w:space="0" w:color="auto"/>
      </w:divBdr>
    </w:div>
    <w:div w:id="1511066858">
      <w:bodyDiv w:val="1"/>
      <w:marLeft w:val="0"/>
      <w:marRight w:val="0"/>
      <w:marTop w:val="0"/>
      <w:marBottom w:val="0"/>
      <w:divBdr>
        <w:top w:val="none" w:sz="0" w:space="0" w:color="auto"/>
        <w:left w:val="none" w:sz="0" w:space="0" w:color="auto"/>
        <w:bottom w:val="none" w:sz="0" w:space="0" w:color="auto"/>
        <w:right w:val="none" w:sz="0" w:space="0" w:color="auto"/>
      </w:divBdr>
    </w:div>
    <w:div w:id="1578442388">
      <w:bodyDiv w:val="1"/>
      <w:marLeft w:val="0"/>
      <w:marRight w:val="0"/>
      <w:marTop w:val="0"/>
      <w:marBottom w:val="0"/>
      <w:divBdr>
        <w:top w:val="none" w:sz="0" w:space="0" w:color="auto"/>
        <w:left w:val="none" w:sz="0" w:space="0" w:color="auto"/>
        <w:bottom w:val="none" w:sz="0" w:space="0" w:color="auto"/>
        <w:right w:val="none" w:sz="0" w:space="0" w:color="auto"/>
      </w:divBdr>
    </w:div>
    <w:div w:id="1697848596">
      <w:bodyDiv w:val="1"/>
      <w:marLeft w:val="0"/>
      <w:marRight w:val="0"/>
      <w:marTop w:val="0"/>
      <w:marBottom w:val="0"/>
      <w:divBdr>
        <w:top w:val="none" w:sz="0" w:space="0" w:color="auto"/>
        <w:left w:val="none" w:sz="0" w:space="0" w:color="auto"/>
        <w:bottom w:val="none" w:sz="0" w:space="0" w:color="auto"/>
        <w:right w:val="none" w:sz="0" w:space="0" w:color="auto"/>
      </w:divBdr>
    </w:div>
    <w:div w:id="1726098955">
      <w:bodyDiv w:val="1"/>
      <w:marLeft w:val="0"/>
      <w:marRight w:val="0"/>
      <w:marTop w:val="0"/>
      <w:marBottom w:val="0"/>
      <w:divBdr>
        <w:top w:val="none" w:sz="0" w:space="0" w:color="auto"/>
        <w:left w:val="none" w:sz="0" w:space="0" w:color="auto"/>
        <w:bottom w:val="none" w:sz="0" w:space="0" w:color="auto"/>
        <w:right w:val="none" w:sz="0" w:space="0" w:color="auto"/>
      </w:divBdr>
    </w:div>
    <w:div w:id="1758673122">
      <w:bodyDiv w:val="1"/>
      <w:marLeft w:val="0"/>
      <w:marRight w:val="0"/>
      <w:marTop w:val="0"/>
      <w:marBottom w:val="0"/>
      <w:divBdr>
        <w:top w:val="none" w:sz="0" w:space="0" w:color="auto"/>
        <w:left w:val="none" w:sz="0" w:space="0" w:color="auto"/>
        <w:bottom w:val="none" w:sz="0" w:space="0" w:color="auto"/>
        <w:right w:val="none" w:sz="0" w:space="0" w:color="auto"/>
      </w:divBdr>
    </w:div>
    <w:div w:id="1772124297">
      <w:bodyDiv w:val="1"/>
      <w:marLeft w:val="0"/>
      <w:marRight w:val="0"/>
      <w:marTop w:val="0"/>
      <w:marBottom w:val="0"/>
      <w:divBdr>
        <w:top w:val="none" w:sz="0" w:space="0" w:color="auto"/>
        <w:left w:val="none" w:sz="0" w:space="0" w:color="auto"/>
        <w:bottom w:val="none" w:sz="0" w:space="0" w:color="auto"/>
        <w:right w:val="none" w:sz="0" w:space="0" w:color="auto"/>
      </w:divBdr>
    </w:div>
    <w:div w:id="1798452937">
      <w:bodyDiv w:val="1"/>
      <w:marLeft w:val="0"/>
      <w:marRight w:val="0"/>
      <w:marTop w:val="0"/>
      <w:marBottom w:val="0"/>
      <w:divBdr>
        <w:top w:val="none" w:sz="0" w:space="0" w:color="auto"/>
        <w:left w:val="none" w:sz="0" w:space="0" w:color="auto"/>
        <w:bottom w:val="none" w:sz="0" w:space="0" w:color="auto"/>
        <w:right w:val="none" w:sz="0" w:space="0" w:color="auto"/>
      </w:divBdr>
    </w:div>
    <w:div w:id="2040423039">
      <w:bodyDiv w:val="1"/>
      <w:marLeft w:val="0"/>
      <w:marRight w:val="0"/>
      <w:marTop w:val="0"/>
      <w:marBottom w:val="0"/>
      <w:divBdr>
        <w:top w:val="none" w:sz="0" w:space="0" w:color="auto"/>
        <w:left w:val="none" w:sz="0" w:space="0" w:color="auto"/>
        <w:bottom w:val="none" w:sz="0" w:space="0" w:color="auto"/>
        <w:right w:val="none" w:sz="0" w:space="0" w:color="auto"/>
      </w:divBdr>
    </w:div>
    <w:div w:id="21027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039E1-EF8C-4CE9-96B5-F0B87237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2154</Words>
  <Characters>11853</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INS</Company>
  <LinksUpToDate>false</LinksUpToDate>
  <CharactersWithSpaces>13980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MARIAMA HIMA</dc:creator>
  <cp:lastModifiedBy>USER</cp:lastModifiedBy>
  <cp:revision>4</cp:revision>
  <cp:lastPrinted>2013-08-01T12:02:00Z</cp:lastPrinted>
  <dcterms:created xsi:type="dcterms:W3CDTF">2013-07-29T14:14:00Z</dcterms:created>
  <dcterms:modified xsi:type="dcterms:W3CDTF">2013-08-01T12:03:00Z</dcterms:modified>
</cp:coreProperties>
</file>